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977F70" w14:paraId="09C61CB7" w14:textId="77777777">
        <w:tc>
          <w:tcPr>
            <w:tcW w:w="509" w:type="dxa"/>
          </w:tcPr>
          <w:p w14:paraId="603A62C5" w14:textId="77777777" w:rsidR="00977F70" w:rsidRDefault="005B0E51">
            <w:pPr>
              <w:pStyle w:val="affff4"/>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14:paraId="3AEBF942" w14:textId="77777777" w:rsidR="00977F70" w:rsidRDefault="005B0E51">
            <w:pPr>
              <w:pStyle w:val="affff4"/>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83.040.10</w:t>
            </w:r>
            <w:r>
              <w:rPr>
                <w:rFonts w:ascii="黑体" w:eastAsia="黑体" w:hAnsi="黑体"/>
                <w:sz w:val="21"/>
                <w:szCs w:val="21"/>
              </w:rPr>
              <w:fldChar w:fldCharType="end"/>
            </w:r>
            <w:bookmarkEnd w:id="0"/>
          </w:p>
        </w:tc>
      </w:tr>
      <w:tr w:rsidR="00977F70" w14:paraId="401215DE" w14:textId="77777777">
        <w:tc>
          <w:tcPr>
            <w:tcW w:w="509" w:type="dxa"/>
          </w:tcPr>
          <w:p w14:paraId="104853C1" w14:textId="77777777" w:rsidR="00977F70" w:rsidRDefault="005B0E51">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CCS</w:t>
            </w:r>
          </w:p>
        </w:tc>
        <w:tc>
          <w:tcPr>
            <w:tcW w:w="8855" w:type="dxa"/>
          </w:tcPr>
          <w:p w14:paraId="41C1BA3A" w14:textId="3427F9FA" w:rsidR="00977F70" w:rsidRDefault="005B0E51">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w:t>
            </w:r>
            <w:r w:rsidR="008938EA">
              <w:rPr>
                <w:rFonts w:ascii="黑体" w:eastAsia="黑体" w:hAnsi="黑体"/>
                <w:sz w:val="21"/>
                <w:szCs w:val="21"/>
              </w:rPr>
              <w:t xml:space="preserve"> </w:t>
            </w:r>
            <w:r>
              <w:rPr>
                <w:rFonts w:ascii="黑体" w:eastAsia="黑体" w:hAnsi="黑体" w:hint="eastAsia"/>
                <w:sz w:val="21"/>
                <w:szCs w:val="21"/>
              </w:rPr>
              <w:t>72</w:t>
            </w:r>
            <w:r>
              <w:rPr>
                <w:rFonts w:ascii="黑体" w:eastAsia="黑体" w:hAnsi="黑体"/>
                <w:sz w:val="21"/>
                <w:szCs w:val="21"/>
              </w:rPr>
              <w:fldChar w:fldCharType="end"/>
            </w:r>
            <w:bookmarkEnd w:id="1"/>
          </w:p>
        </w:tc>
      </w:tr>
    </w:tbl>
    <w:p w14:paraId="10DDB47A" w14:textId="77777777" w:rsidR="00977F70" w:rsidRDefault="005B0E51">
      <w:pPr>
        <w:pStyle w:val="afffff7"/>
        <w:framePr w:w="9639" w:h="624" w:hRule="exact" w:hSpace="181" w:vSpace="181" w:wrap="around" w:hAnchor="page" w:x="1305" w:y="2269"/>
      </w:pPr>
      <w:bookmarkStart w:id="2" w:name="_Hlk26473981"/>
      <w:r>
        <w:rPr>
          <w:rFonts w:hint="eastAsia"/>
        </w:rPr>
        <w:t>中华人民共和国国家标准</w:t>
      </w:r>
    </w:p>
    <w:bookmarkEnd w:id="2"/>
    <w:p w14:paraId="24616318" w14:textId="7F4A2318" w:rsidR="00977F70" w:rsidRDefault="005B0E51">
      <w:pPr>
        <w:pStyle w:val="affffffffff9"/>
        <w:framePr w:wrap="auto"/>
        <w:rPr>
          <w:lang w:val="fr-FR"/>
        </w:rPr>
      </w:pPr>
      <w:r>
        <w:fldChar w:fldCharType="begin">
          <w:ffData>
            <w:name w:val="文字1"/>
            <w:enabled/>
            <w:calcOnExit w:val="0"/>
            <w:textInput>
              <w:default w:val="GB/T"/>
            </w:textInput>
          </w:ffData>
        </w:fldChar>
      </w:r>
      <w:bookmarkStart w:id="3" w:name="文字1"/>
      <w:r>
        <w:rPr>
          <w:lang w:val="fr-FR"/>
        </w:rPr>
        <w:instrText xml:space="preserve"> FORMTEXT </w:instrText>
      </w:r>
      <w:r>
        <w:fldChar w:fldCharType="separate"/>
      </w:r>
      <w:r>
        <w:rPr>
          <w:lang w:val="fr-FR"/>
        </w:rPr>
        <w:t>GB/T</w:t>
      </w:r>
      <w:r>
        <w:fldChar w:fldCharType="end"/>
      </w:r>
      <w:bookmarkEnd w:id="3"/>
      <w:r w:rsidR="008938EA">
        <w:t xml:space="preserve"> </w:t>
      </w:r>
      <w:r>
        <w:fldChar w:fldCharType="begin">
          <w:ffData>
            <w:name w:val="NSTD_CODE_F"/>
            <w:enabled/>
            <w:calcOnExit w:val="0"/>
            <w:textInput>
              <w:default w:val="XXXXX"/>
            </w:textInput>
          </w:ffData>
        </w:fldChar>
      </w:r>
      <w:bookmarkStart w:id="4" w:name="NSTD_CODE_F"/>
      <w:r>
        <w:rPr>
          <w:lang w:val="fr-FR"/>
        </w:rPr>
        <w:instrText xml:space="preserve"> FORMTEXT </w:instrText>
      </w:r>
      <w:r>
        <w:fldChar w:fldCharType="separate"/>
      </w:r>
      <w:r>
        <w:rPr>
          <w:rFonts w:hint="eastAsia"/>
        </w:rPr>
        <w:t>3517</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rFonts w:hint="eastAsia"/>
        </w:rPr>
        <w:t>202X</w:t>
      </w:r>
      <w:r>
        <w:fldChar w:fldCharType="end"/>
      </w:r>
      <w:bookmarkEnd w:id="5"/>
    </w:p>
    <w:p w14:paraId="47236117" w14:textId="660EC23F" w:rsidR="00977F70" w:rsidRDefault="005B0E51">
      <w:pPr>
        <w:pStyle w:val="affffffffffa"/>
        <w:framePr w:wrap="auto"/>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代替 GB/T</w:t>
      </w:r>
      <w:r>
        <w:rPr>
          <w:rFonts w:hAnsi="黑体" w:hint="eastAsia"/>
        </w:rPr>
        <w:t xml:space="preserve"> 3517</w:t>
      </w:r>
      <w:r w:rsidR="008938EA">
        <w:rPr>
          <w:rFonts w:hint="eastAsia"/>
        </w:rPr>
        <w:t>—</w:t>
      </w:r>
      <w:r>
        <w:rPr>
          <w:rFonts w:hAnsi="黑体" w:hint="eastAsia"/>
        </w:rPr>
        <w:t>2014</w:t>
      </w:r>
      <w:r>
        <w:rPr>
          <w:rFonts w:hAnsi="黑体"/>
        </w:rPr>
        <w:fldChar w:fldCharType="end"/>
      </w:r>
      <w:bookmarkEnd w:id="6"/>
    </w:p>
    <w:p w14:paraId="3350933C" w14:textId="77777777" w:rsidR="00977F70" w:rsidRDefault="008306C8">
      <w:pPr>
        <w:spacing w:line="240" w:lineRule="auto"/>
        <w:ind w:left="8080"/>
        <w:rPr>
          <w:rFonts w:ascii="黑体" w:eastAsia="黑体" w:hAnsi="黑体"/>
          <w:kern w:val="0"/>
          <w:sz w:val="52"/>
          <w:szCs w:val="20"/>
        </w:rPr>
      </w:pPr>
      <w:r>
        <w:rPr>
          <w:rFonts w:ascii="黑体" w:eastAsia="黑体" w:hAnsi="黑体"/>
          <w:kern w:val="0"/>
          <w:sz w:val="52"/>
          <w:szCs w:val="20"/>
        </w:rPr>
        <w:pict w14:anchorId="002F7341">
          <v:line id="直接连接符 73" o:spid="_x0000_s1026" style="position:absolute;left:0;text-align:left;z-index:251660288;mso-position-horizontal-relative:page;mso-position-vertical-relative:page;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" o:allowoverlap="f">
            <w10:wrap anchorx="page" anchory="page"/>
          </v:line>
        </w:pict>
      </w:r>
      <w:r w:rsidR="005B0E51">
        <w:rPr>
          <w:rFonts w:ascii="黑体" w:eastAsia="黑体" w:hAnsi="黑体"/>
          <w:noProof/>
          <w:kern w:val="0"/>
          <w:sz w:val="52"/>
          <w:szCs w:val="20"/>
        </w:rPr>
        <w:drawing>
          <wp:anchor distT="0" distB="0" distL="114300" distR="114300" simplePos="0" relativeHeight="251659264" behindDoc="0" locked="0" layoutInCell="1" allowOverlap="0" wp14:anchorId="37653C96" wp14:editId="41D21445">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447200" cy="732960"/>
                    </a:xfrm>
                    <a:prstGeom prst="rect">
                      <a:avLst/>
                    </a:prstGeom>
                    <a:noFill/>
                    <a:ln>
                      <a:noFill/>
                    </a:ln>
                  </pic:spPr>
                </pic:pic>
              </a:graphicData>
            </a:graphic>
          </wp:anchor>
        </w:drawing>
      </w:r>
      <w:r w:rsidR="005B0E51">
        <w:rPr>
          <w:rFonts w:ascii="黑体" w:eastAsia="黑体" w:hAnsi="黑体" w:hint="eastAsia"/>
          <w:kern w:val="0"/>
          <w:sz w:val="52"/>
          <w:szCs w:val="20"/>
        </w:rPr>
        <w:t>/</w:t>
      </w:r>
    </w:p>
    <w:p w14:paraId="352D4382" w14:textId="77777777" w:rsidR="00977F70" w:rsidRDefault="00977F70">
      <w:pPr>
        <w:pStyle w:val="afffff7"/>
        <w:framePr w:w="9639" w:h="6976" w:hRule="exact" w:hSpace="0" w:vSpace="0" w:wrap="around" w:hAnchor="page" w:y="6408"/>
        <w:jc w:val="center"/>
        <w:rPr>
          <w:rFonts w:ascii="黑体" w:eastAsia="黑体" w:hAnsi="黑体"/>
          <w:b w:val="0"/>
          <w:bCs w:val="0"/>
          <w:w w:val="100"/>
        </w:rPr>
      </w:pPr>
    </w:p>
    <w:p w14:paraId="24839C7C" w14:textId="77777777" w:rsidR="00977F70" w:rsidRDefault="005B0E51">
      <w:pPr>
        <w:pStyle w:val="affffffffffb"/>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天然</w:t>
      </w:r>
      <w:r>
        <w:rPr>
          <w:rFonts w:hint="eastAsia"/>
        </w:rPr>
        <w:t>生</w:t>
      </w:r>
      <w:r>
        <w:t>胶 塑性保持率（PRI）的测定</w:t>
      </w:r>
      <w:r>
        <w:fldChar w:fldCharType="end"/>
      </w:r>
      <w:bookmarkEnd w:id="7"/>
    </w:p>
    <w:p w14:paraId="6816F4BF" w14:textId="77777777" w:rsidR="00977F70" w:rsidRDefault="00977F70">
      <w:pPr>
        <w:framePr w:w="9639" w:h="6974" w:hRule="exact" w:wrap="around" w:vAnchor="page" w:hAnchor="page" w:x="1419" w:y="6408" w:anchorLock="1"/>
        <w:ind w:left="-1418"/>
      </w:pPr>
    </w:p>
    <w:p w14:paraId="53B829F6" w14:textId="77777777" w:rsidR="00977F70" w:rsidRDefault="005B0E51">
      <w:pPr>
        <w:pStyle w:val="affffffff"/>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Rubber, raw natural</w:t>
      </w:r>
      <w:r>
        <w:rPr>
          <w:rFonts w:eastAsia="黑体" w:hint="eastAsia"/>
          <w:szCs w:val="28"/>
        </w:rPr>
        <w:t>—</w:t>
      </w:r>
      <w:r>
        <w:rPr>
          <w:rFonts w:eastAsia="黑体" w:hint="eastAsia"/>
          <w:szCs w:val="28"/>
        </w:rPr>
        <w:t xml:space="preserve">Determination of plasticity retention index (PRI)  </w:t>
      </w:r>
      <w:r>
        <w:rPr>
          <w:rFonts w:eastAsia="黑体"/>
          <w:szCs w:val="28"/>
        </w:rPr>
        <w:fldChar w:fldCharType="end"/>
      </w:r>
      <w:bookmarkEnd w:id="8"/>
    </w:p>
    <w:p w14:paraId="5B2EB5C1" w14:textId="77777777" w:rsidR="00977F70" w:rsidRDefault="00977F70">
      <w:pPr>
        <w:framePr w:w="9639" w:h="6974" w:hRule="exact" w:wrap="around" w:vAnchor="page" w:hAnchor="page" w:x="1419" w:y="6408" w:anchorLock="1"/>
        <w:spacing w:line="760" w:lineRule="exact"/>
        <w:ind w:left="-1418"/>
      </w:pPr>
    </w:p>
    <w:p w14:paraId="29FFA2D4" w14:textId="27BC1B6E" w:rsidR="00977F70" w:rsidRDefault="005B0E51">
      <w:pPr>
        <w:pStyle w:val="affffffff"/>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(ISO 2930</w:t>
      </w:r>
      <w:r w:rsidR="008938EA">
        <w:rPr>
          <w:rFonts w:eastAsia="黑体"/>
          <w:szCs w:val="28"/>
        </w:rPr>
        <w:t>:</w:t>
      </w:r>
      <w:r>
        <w:rPr>
          <w:rFonts w:eastAsia="黑体" w:hint="eastAsia"/>
          <w:szCs w:val="28"/>
        </w:rPr>
        <w:t xml:space="preserve">2017, </w:t>
      </w:r>
      <w:r>
        <w:rPr>
          <w:rFonts w:eastAsia="黑体"/>
          <w:szCs w:val="28"/>
        </w:rPr>
        <w:t>MOD</w:t>
      </w:r>
      <w:r>
        <w:rPr>
          <w:rFonts w:eastAsia="黑体" w:hint="eastAsia"/>
          <w:szCs w:val="28"/>
        </w:rPr>
        <w:t>)</w:t>
      </w:r>
      <w:r>
        <w:rPr>
          <w:rFonts w:eastAsia="黑体"/>
          <w:szCs w:val="28"/>
        </w:rPr>
        <w:fldChar w:fldCharType="end"/>
      </w:r>
      <w:bookmarkEnd w:id="9"/>
    </w:p>
    <w:p w14:paraId="4F166034" w14:textId="77777777" w:rsidR="00977F70" w:rsidRDefault="005B0E51">
      <w:pPr>
        <w:pStyle w:val="affffffff"/>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8306C8">
        <w:rPr>
          <w:sz w:val="24"/>
          <w:szCs w:val="28"/>
        </w:rPr>
      </w:r>
      <w:r w:rsidR="008306C8">
        <w:rPr>
          <w:sz w:val="24"/>
          <w:szCs w:val="28"/>
        </w:rPr>
        <w:fldChar w:fldCharType="separate"/>
      </w:r>
      <w:r>
        <w:rPr>
          <w:sz w:val="24"/>
          <w:szCs w:val="28"/>
        </w:rPr>
        <w:fldChar w:fldCharType="end"/>
      </w:r>
      <w:bookmarkEnd w:id="10"/>
    </w:p>
    <w:p w14:paraId="287585C8" w14:textId="2B636345" w:rsidR="00977F70" w:rsidRDefault="005B0E51">
      <w:pPr>
        <w:pStyle w:val="affffffff"/>
        <w:framePr w:w="9639" w:h="6974" w:hRule="exact" w:wrap="around" w:vAnchor="page" w:hAnchor="page" w:x="1419" w:y="6408" w:anchorLock="1"/>
        <w:spacing w:before="180" w:line="240" w:lineRule="atLeast"/>
        <w:textAlignment w:val="bottom"/>
        <w:rPr>
          <w:sz w:val="21"/>
          <w:szCs w:val="28"/>
        </w:rPr>
      </w:pPr>
      <w:r w:rsidRPr="00D05487">
        <w:rPr>
          <w:sz w:val="21"/>
          <w:szCs w:val="28"/>
        </w:rPr>
        <w:fldChar w:fldCharType="begin">
          <w:ffData>
            <w:name w:val="CMPLSH_DATE"/>
            <w:enabled/>
            <w:calcOnExit w:val="0"/>
            <w:textInput>
              <w:default w:val="（本草案完成时间：2021.09.13）"/>
            </w:textInput>
          </w:ffData>
        </w:fldChar>
      </w:r>
      <w:bookmarkStart w:id="11" w:name="CMPLSH_DATE"/>
      <w:r w:rsidRPr="00D05487">
        <w:rPr>
          <w:sz w:val="21"/>
          <w:szCs w:val="28"/>
        </w:rPr>
        <w:instrText xml:space="preserve"> FORMTEXT </w:instrText>
      </w:r>
      <w:r w:rsidRPr="00D05487">
        <w:rPr>
          <w:sz w:val="21"/>
          <w:szCs w:val="28"/>
        </w:rPr>
      </w:r>
      <w:r w:rsidRPr="00D05487">
        <w:rPr>
          <w:sz w:val="21"/>
          <w:szCs w:val="28"/>
        </w:rPr>
        <w:fldChar w:fldCharType="separate"/>
      </w:r>
      <w:r w:rsidRPr="00D05487">
        <w:rPr>
          <w:rFonts w:hint="eastAsia"/>
          <w:sz w:val="21"/>
          <w:szCs w:val="28"/>
        </w:rPr>
        <w:t>（本草案完成时间：</w:t>
      </w:r>
      <w:r w:rsidRPr="00D05487">
        <w:rPr>
          <w:sz w:val="21"/>
          <w:szCs w:val="28"/>
        </w:rPr>
        <w:t>2021.09.13</w:t>
      </w:r>
      <w:r w:rsidRPr="00D05487">
        <w:rPr>
          <w:rFonts w:hint="eastAsia"/>
          <w:sz w:val="21"/>
          <w:szCs w:val="28"/>
        </w:rPr>
        <w:t>）</w:t>
      </w:r>
      <w:r w:rsidRPr="00D05487">
        <w:rPr>
          <w:sz w:val="21"/>
          <w:szCs w:val="28"/>
        </w:rPr>
        <w:fldChar w:fldCharType="end"/>
      </w:r>
      <w:bookmarkEnd w:id="11"/>
    </w:p>
    <w:p w14:paraId="3F9A09CC" w14:textId="77777777" w:rsidR="00977F70" w:rsidRDefault="005B0E51">
      <w:pPr>
        <w:pStyle w:val="affffffff"/>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8306C8">
        <w:rPr>
          <w:b/>
          <w:sz w:val="21"/>
          <w:szCs w:val="28"/>
        </w:rPr>
      </w:r>
      <w:r w:rsidR="008306C8">
        <w:rPr>
          <w:b/>
          <w:sz w:val="21"/>
          <w:szCs w:val="28"/>
        </w:rPr>
        <w:fldChar w:fldCharType="separate"/>
      </w:r>
      <w:r>
        <w:rPr>
          <w:b/>
          <w:sz w:val="21"/>
          <w:szCs w:val="28"/>
        </w:rPr>
        <w:fldChar w:fldCharType="end"/>
      </w:r>
      <w:bookmarkEnd w:id="12"/>
    </w:p>
    <w:p w14:paraId="13769D2C" w14:textId="77777777" w:rsidR="00977F70" w:rsidRDefault="005B0E51">
      <w:pPr>
        <w:pStyle w:val="affffffffff7"/>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hint="eastAsia"/>
        </w:rPr>
        <w:t>202X</w:t>
      </w:r>
      <w:r>
        <w:rPr>
          <w:rFonts w:ascii="黑体"/>
        </w:rPr>
        <w:fldChar w:fldCharType="end"/>
      </w:r>
      <w:bookmarkEnd w:id="13"/>
      <w:r>
        <w:rPr>
          <w:rFonts w:ascii="黑体"/>
        </w:rPr>
        <w:t>-</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ascii="黑体"/>
        </w:rPr>
        <w:t>-</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48784E17" w14:textId="77777777" w:rsidR="00977F70" w:rsidRDefault="005B0E51">
      <w:pPr>
        <w:pStyle w:val="affffffffff8"/>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hint="eastAsia"/>
        </w:rPr>
        <w:t>202X</w:t>
      </w:r>
      <w:r>
        <w:rPr>
          <w:rFonts w:ascii="黑体"/>
        </w:rPr>
        <w:fldChar w:fldCharType="end"/>
      </w:r>
      <w:bookmarkEnd w:id="16"/>
      <w:r>
        <w:rPr>
          <w:rFonts w:ascii="黑体"/>
        </w:rPr>
        <w:t>-</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ascii="黑体"/>
        </w:rPr>
        <w:t>-</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4A58AF88" w14:textId="77777777" w:rsidR="00977F70" w:rsidRDefault="005B0E51">
      <w:pPr>
        <w:rPr>
          <w:rFonts w:ascii="宋体" w:hAnsi="宋体"/>
          <w:sz w:val="28"/>
          <w:szCs w:val="28"/>
        </w:rPr>
        <w:sectPr w:rsidR="00977F70">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2336" behindDoc="0" locked="0" layoutInCell="1" allowOverlap="1" wp14:anchorId="336071C2" wp14:editId="15F8FF63">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sidR="008306C8">
        <w:rPr>
          <w:rFonts w:ascii="宋体" w:hAnsi="宋体"/>
          <w:sz w:val="28"/>
          <w:szCs w:val="28"/>
        </w:rPr>
        <w:pict w14:anchorId="0C6A3FA0">
          <v:line id="直接连接符 5" o:spid="_x0000_s1027" style="position:absolute;left:0;text-align:left;z-index:251661312;mso-position-horizontal-relative:page;mso-position-vertical-relative:page;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">
            <w10:wrap anchorx="page" anchory="page"/>
            <w10:anchorlock/>
          </v:line>
        </w:pict>
      </w:r>
      <w:r>
        <w:rPr>
          <w:rFonts w:ascii="宋体" w:hAnsi="宋体" w:hint="eastAsia"/>
          <w:sz w:val="28"/>
          <w:szCs w:val="28"/>
        </w:rPr>
        <w:t>`</w:t>
      </w:r>
    </w:p>
    <w:p w14:paraId="4752D2D1" w14:textId="77777777" w:rsidR="00977F70" w:rsidRDefault="005B0E51">
      <w:pPr>
        <w:pStyle w:val="afffffff1"/>
        <w:spacing w:after="468"/>
      </w:pPr>
      <w:bookmarkStart w:id="19" w:name="BookMark1"/>
      <w:bookmarkStart w:id="20" w:name="_Toc73695609"/>
      <w:r>
        <w:rPr>
          <w:rFonts w:hint="eastAsia"/>
          <w:spacing w:val="320"/>
        </w:rPr>
        <w:lastRenderedPageBreak/>
        <w:t>目</w:t>
      </w:r>
      <w:r>
        <w:rPr>
          <w:rFonts w:hint="eastAsia"/>
        </w:rPr>
        <w:t>次</w:t>
      </w:r>
    </w:p>
    <w:p w14:paraId="4F6E70AB" w14:textId="4137595A" w:rsidR="00977F70" w:rsidRDefault="005B0E51">
      <w:pPr>
        <w:pStyle w:val="TOC1"/>
        <w:tabs>
          <w:tab w:val="right" w:leader="dot" w:pos="9344"/>
        </w:tabs>
        <w:rPr>
          <w:rFonts w:asciiTheme="minorHAnsi" w:eastAsiaTheme="minorEastAsia" w:hAnsiTheme="minorHAnsi" w:cstheme="minorBidi"/>
          <w:szCs w:val="22"/>
        </w:rPr>
      </w:pPr>
      <w:r>
        <w:fldChar w:fldCharType="begin"/>
      </w:r>
      <w:r>
        <w:rPr>
          <w:rFonts w:hint="eastAsia"/>
        </w:rPr>
        <w:instrText>TOC \o "1-1" \h</w:instrText>
      </w:r>
      <w:r>
        <w:fldChar w:fldCharType="separate"/>
      </w:r>
      <w:hyperlink w:anchor="_Toc73695729" w:history="1">
        <w:r>
          <w:rPr>
            <w:rStyle w:val="afffff1"/>
            <w:rFonts w:hint="eastAsia"/>
          </w:rPr>
          <w:t>前言</w:t>
        </w:r>
        <w:r>
          <w:tab/>
        </w:r>
        <w:r>
          <w:fldChar w:fldCharType="begin"/>
        </w:r>
        <w:r>
          <w:instrText xml:space="preserve"> PAGEREF _Toc73695729 \h </w:instrText>
        </w:r>
        <w:r>
          <w:fldChar w:fldCharType="separate"/>
        </w:r>
        <w:r w:rsidR="004978FE">
          <w:rPr>
            <w:noProof/>
          </w:rPr>
          <w:t>II</w:t>
        </w:r>
        <w:r>
          <w:fldChar w:fldCharType="end"/>
        </w:r>
      </w:hyperlink>
    </w:p>
    <w:p w14:paraId="5AE53AAB" w14:textId="66AC1101" w:rsidR="00977F70" w:rsidRDefault="008306C8">
      <w:pPr>
        <w:pStyle w:val="TOC1"/>
        <w:tabs>
          <w:tab w:val="right" w:leader="dot" w:pos="9344"/>
        </w:tabs>
        <w:rPr>
          <w:rFonts w:asciiTheme="minorHAnsi" w:eastAsiaTheme="minorEastAsia" w:hAnsiTheme="minorHAnsi" w:cstheme="minorBidi"/>
          <w:szCs w:val="22"/>
        </w:rPr>
      </w:pPr>
      <w:hyperlink w:anchor="_Toc73695731" w:history="1">
        <w:r w:rsidR="005B0E51">
          <w:rPr>
            <w:rStyle w:val="afffff1"/>
          </w:rPr>
          <w:t>1</w:t>
        </w:r>
        <w:r w:rsidR="005B0E51">
          <w:rPr>
            <w:rStyle w:val="afffff1"/>
            <w:rFonts w:hint="eastAsia"/>
          </w:rPr>
          <w:t xml:space="preserve"> 范围</w:t>
        </w:r>
        <w:r w:rsidR="005B0E51">
          <w:tab/>
        </w:r>
        <w:r w:rsidR="005B0E51">
          <w:fldChar w:fldCharType="begin"/>
        </w:r>
        <w:r w:rsidR="005B0E51">
          <w:instrText xml:space="preserve"> PAGEREF _Toc73695731 \h </w:instrText>
        </w:r>
        <w:r w:rsidR="005B0E51">
          <w:fldChar w:fldCharType="separate"/>
        </w:r>
        <w:r w:rsidR="004978FE">
          <w:rPr>
            <w:noProof/>
          </w:rPr>
          <w:t>1</w:t>
        </w:r>
        <w:r w:rsidR="005B0E51">
          <w:fldChar w:fldCharType="end"/>
        </w:r>
      </w:hyperlink>
    </w:p>
    <w:p w14:paraId="27089734" w14:textId="31BBD255" w:rsidR="00977F70" w:rsidRDefault="008306C8">
      <w:pPr>
        <w:pStyle w:val="TOC1"/>
        <w:tabs>
          <w:tab w:val="right" w:leader="dot" w:pos="9344"/>
        </w:tabs>
        <w:rPr>
          <w:rFonts w:asciiTheme="minorHAnsi" w:eastAsiaTheme="minorEastAsia" w:hAnsiTheme="minorHAnsi" w:cstheme="minorBidi"/>
          <w:szCs w:val="22"/>
        </w:rPr>
      </w:pPr>
      <w:hyperlink w:anchor="_Toc73695732" w:history="1">
        <w:r w:rsidR="005B0E51">
          <w:rPr>
            <w:rStyle w:val="afffff1"/>
          </w:rPr>
          <w:t>2</w:t>
        </w:r>
        <w:r w:rsidR="005B0E51">
          <w:rPr>
            <w:rStyle w:val="afffff1"/>
            <w:rFonts w:hint="eastAsia"/>
          </w:rPr>
          <w:t xml:space="preserve"> 规范性引用文件</w:t>
        </w:r>
        <w:r w:rsidR="005B0E51">
          <w:tab/>
        </w:r>
        <w:r w:rsidR="005B0E51">
          <w:fldChar w:fldCharType="begin"/>
        </w:r>
        <w:r w:rsidR="005B0E51">
          <w:instrText xml:space="preserve"> PAGEREF _Toc73695732 \h </w:instrText>
        </w:r>
        <w:r w:rsidR="005B0E51">
          <w:fldChar w:fldCharType="separate"/>
        </w:r>
        <w:r w:rsidR="004978FE">
          <w:rPr>
            <w:noProof/>
          </w:rPr>
          <w:t>1</w:t>
        </w:r>
        <w:r w:rsidR="005B0E51">
          <w:fldChar w:fldCharType="end"/>
        </w:r>
      </w:hyperlink>
    </w:p>
    <w:p w14:paraId="0F9D5AA5" w14:textId="203A728F" w:rsidR="00977F70" w:rsidRDefault="008306C8">
      <w:pPr>
        <w:pStyle w:val="TOC1"/>
        <w:tabs>
          <w:tab w:val="right" w:leader="dot" w:pos="9344"/>
        </w:tabs>
        <w:rPr>
          <w:rFonts w:asciiTheme="minorHAnsi" w:eastAsiaTheme="minorEastAsia" w:hAnsiTheme="minorHAnsi" w:cstheme="minorBidi"/>
          <w:szCs w:val="22"/>
        </w:rPr>
      </w:pPr>
      <w:hyperlink w:anchor="_Toc73695733" w:history="1">
        <w:r w:rsidR="005B0E51">
          <w:rPr>
            <w:rStyle w:val="afffff1"/>
          </w:rPr>
          <w:t>3</w:t>
        </w:r>
        <w:r w:rsidR="005B0E51">
          <w:rPr>
            <w:rStyle w:val="afffff1"/>
            <w:rFonts w:hint="eastAsia"/>
          </w:rPr>
          <w:t xml:space="preserve"> 术语和定义</w:t>
        </w:r>
        <w:r w:rsidR="005B0E51">
          <w:tab/>
        </w:r>
        <w:r w:rsidR="005B0E51">
          <w:fldChar w:fldCharType="begin"/>
        </w:r>
        <w:r w:rsidR="005B0E51">
          <w:instrText xml:space="preserve"> PAGEREF _Toc73695733 \h </w:instrText>
        </w:r>
        <w:r w:rsidR="005B0E51">
          <w:fldChar w:fldCharType="separate"/>
        </w:r>
        <w:r w:rsidR="004978FE">
          <w:rPr>
            <w:noProof/>
          </w:rPr>
          <w:t>1</w:t>
        </w:r>
        <w:r w:rsidR="005B0E51">
          <w:fldChar w:fldCharType="end"/>
        </w:r>
      </w:hyperlink>
    </w:p>
    <w:p w14:paraId="22AB1AA0" w14:textId="0AC9D703" w:rsidR="00977F70" w:rsidRDefault="008306C8">
      <w:pPr>
        <w:pStyle w:val="TOC1"/>
        <w:tabs>
          <w:tab w:val="right" w:leader="dot" w:pos="9344"/>
        </w:tabs>
        <w:rPr>
          <w:rFonts w:asciiTheme="minorHAnsi" w:eastAsiaTheme="minorEastAsia" w:hAnsiTheme="minorHAnsi" w:cstheme="minorBidi"/>
          <w:szCs w:val="22"/>
        </w:rPr>
      </w:pPr>
      <w:hyperlink w:anchor="_Toc73695734" w:history="1">
        <w:r w:rsidR="005B0E51">
          <w:rPr>
            <w:rStyle w:val="afffff1"/>
          </w:rPr>
          <w:t>4</w:t>
        </w:r>
        <w:r w:rsidR="005B0E51">
          <w:rPr>
            <w:rStyle w:val="afffff1"/>
            <w:rFonts w:hint="eastAsia"/>
          </w:rPr>
          <w:t xml:space="preserve"> 原理</w:t>
        </w:r>
        <w:r w:rsidR="005B0E51">
          <w:tab/>
        </w:r>
        <w:r w:rsidR="005B0E51">
          <w:fldChar w:fldCharType="begin"/>
        </w:r>
        <w:r w:rsidR="005B0E51">
          <w:instrText xml:space="preserve"> PAGEREF _Toc73695734 \h </w:instrText>
        </w:r>
        <w:r w:rsidR="005B0E51">
          <w:fldChar w:fldCharType="separate"/>
        </w:r>
        <w:r w:rsidR="004978FE">
          <w:rPr>
            <w:noProof/>
          </w:rPr>
          <w:t>1</w:t>
        </w:r>
        <w:r w:rsidR="005B0E51">
          <w:fldChar w:fldCharType="end"/>
        </w:r>
      </w:hyperlink>
    </w:p>
    <w:p w14:paraId="192925D3" w14:textId="7C4A4D8D" w:rsidR="00977F70" w:rsidRDefault="008306C8">
      <w:pPr>
        <w:pStyle w:val="TOC1"/>
        <w:tabs>
          <w:tab w:val="right" w:leader="dot" w:pos="9344"/>
        </w:tabs>
        <w:rPr>
          <w:rFonts w:asciiTheme="minorHAnsi" w:eastAsiaTheme="minorEastAsia" w:hAnsiTheme="minorHAnsi" w:cstheme="minorBidi"/>
          <w:szCs w:val="22"/>
        </w:rPr>
      </w:pPr>
      <w:r>
        <w:fldChar w:fldCharType="begin"/>
      </w:r>
      <w:r>
        <w:instrText xml:space="preserve"> HYPERLINK \l "_Toc73695735" </w:instrText>
      </w:r>
      <w:r>
        <w:fldChar w:fldCharType="separate"/>
      </w:r>
      <w:r w:rsidR="005B0E51">
        <w:rPr>
          <w:rStyle w:val="afffff1"/>
        </w:rPr>
        <w:t>5</w:t>
      </w:r>
      <w:r w:rsidR="005B0E51">
        <w:rPr>
          <w:rStyle w:val="afffff1"/>
          <w:rFonts w:hint="eastAsia"/>
        </w:rPr>
        <w:t xml:space="preserve"> 仪器</w:t>
      </w:r>
      <w:r w:rsidR="005B0E51">
        <w:tab/>
      </w:r>
      <w:r w:rsidR="005B0E51">
        <w:fldChar w:fldCharType="begin"/>
      </w:r>
      <w:r w:rsidR="005B0E51">
        <w:instrText xml:space="preserve"> PAGEREF _Toc73695735 \h </w:instrText>
      </w:r>
      <w:r w:rsidR="005B0E51">
        <w:fldChar w:fldCharType="separate"/>
      </w:r>
      <w:ins w:id="21" w:author="Administrator" w:date="2021-09-18T11:55:00Z">
        <w:r w:rsidR="004978FE">
          <w:rPr>
            <w:noProof/>
          </w:rPr>
          <w:t>1</w:t>
        </w:r>
      </w:ins>
      <w:del w:id="22" w:author="Administrator" w:date="2021-09-18T11:55:00Z">
        <w:r w:rsidR="005B0E51" w:rsidDel="004978FE">
          <w:rPr>
            <w:noProof/>
          </w:rPr>
          <w:delText>2</w:delText>
        </w:r>
      </w:del>
      <w:r w:rsidR="005B0E51">
        <w:fldChar w:fldCharType="end"/>
      </w:r>
      <w:r>
        <w:fldChar w:fldCharType="end"/>
      </w:r>
    </w:p>
    <w:p w14:paraId="5A9CBDE2" w14:textId="6ABB4360" w:rsidR="00977F70" w:rsidRDefault="008306C8">
      <w:pPr>
        <w:pStyle w:val="TOC1"/>
        <w:tabs>
          <w:tab w:val="right" w:leader="dot" w:pos="9344"/>
        </w:tabs>
        <w:rPr>
          <w:rFonts w:asciiTheme="minorHAnsi" w:eastAsiaTheme="minorEastAsia" w:hAnsiTheme="minorHAnsi" w:cstheme="minorBidi"/>
          <w:szCs w:val="22"/>
        </w:rPr>
      </w:pPr>
      <w:hyperlink w:anchor="_Toc73695736" w:history="1">
        <w:r w:rsidR="005B0E51">
          <w:rPr>
            <w:rStyle w:val="afffff1"/>
          </w:rPr>
          <w:t>6</w:t>
        </w:r>
        <w:r w:rsidR="005B0E51">
          <w:rPr>
            <w:rStyle w:val="afffff1"/>
            <w:rFonts w:hint="eastAsia"/>
          </w:rPr>
          <w:t xml:space="preserve"> 操作程序</w:t>
        </w:r>
        <w:r w:rsidR="005B0E51">
          <w:tab/>
        </w:r>
        <w:r w:rsidR="005B0E51">
          <w:fldChar w:fldCharType="begin"/>
        </w:r>
        <w:r w:rsidR="005B0E51">
          <w:instrText xml:space="preserve"> PAGEREF _Toc73695736 \h </w:instrText>
        </w:r>
        <w:r w:rsidR="005B0E51">
          <w:fldChar w:fldCharType="separate"/>
        </w:r>
        <w:r w:rsidR="004978FE">
          <w:rPr>
            <w:noProof/>
          </w:rPr>
          <w:t>2</w:t>
        </w:r>
        <w:r w:rsidR="005B0E51">
          <w:fldChar w:fldCharType="end"/>
        </w:r>
      </w:hyperlink>
    </w:p>
    <w:p w14:paraId="4A2D63B6" w14:textId="0D089BE7" w:rsidR="00977F70" w:rsidRDefault="008306C8">
      <w:pPr>
        <w:pStyle w:val="TOC1"/>
        <w:tabs>
          <w:tab w:val="right" w:leader="dot" w:pos="9344"/>
        </w:tabs>
        <w:rPr>
          <w:rFonts w:asciiTheme="minorHAnsi" w:eastAsiaTheme="minorEastAsia" w:hAnsiTheme="minorHAnsi" w:cstheme="minorBidi"/>
          <w:szCs w:val="22"/>
        </w:rPr>
      </w:pPr>
      <w:hyperlink w:anchor="_Toc73695737" w:history="1">
        <w:r w:rsidR="005B0E51">
          <w:rPr>
            <w:rStyle w:val="afffff1"/>
          </w:rPr>
          <w:t>7</w:t>
        </w:r>
        <w:r w:rsidR="005B0E51">
          <w:rPr>
            <w:rStyle w:val="afffff1"/>
            <w:rFonts w:hint="eastAsia"/>
          </w:rPr>
          <w:t xml:space="preserve"> 结果表示</w:t>
        </w:r>
        <w:r w:rsidR="005B0E51">
          <w:tab/>
        </w:r>
        <w:r w:rsidR="005B0E51">
          <w:fldChar w:fldCharType="begin"/>
        </w:r>
        <w:r w:rsidR="005B0E51">
          <w:instrText xml:space="preserve"> PAGEREF _Toc73695737 \h </w:instrText>
        </w:r>
        <w:r w:rsidR="005B0E51">
          <w:fldChar w:fldCharType="separate"/>
        </w:r>
        <w:r w:rsidR="004978FE">
          <w:rPr>
            <w:noProof/>
          </w:rPr>
          <w:t>3</w:t>
        </w:r>
        <w:r w:rsidR="005B0E51">
          <w:fldChar w:fldCharType="end"/>
        </w:r>
      </w:hyperlink>
    </w:p>
    <w:p w14:paraId="4A572A70" w14:textId="3AE806DC" w:rsidR="00977F70" w:rsidRDefault="008306C8">
      <w:pPr>
        <w:pStyle w:val="TOC1"/>
        <w:tabs>
          <w:tab w:val="right" w:leader="dot" w:pos="9344"/>
        </w:tabs>
        <w:rPr>
          <w:rFonts w:asciiTheme="minorHAnsi" w:eastAsiaTheme="minorEastAsia" w:hAnsiTheme="minorHAnsi" w:cstheme="minorBidi"/>
          <w:szCs w:val="22"/>
        </w:rPr>
      </w:pPr>
      <w:hyperlink w:anchor="_Toc73695738" w:history="1">
        <w:r w:rsidR="005B0E51">
          <w:rPr>
            <w:rStyle w:val="afffff1"/>
          </w:rPr>
          <w:t>8</w:t>
        </w:r>
        <w:r w:rsidR="005B0E51">
          <w:rPr>
            <w:rStyle w:val="afffff1"/>
            <w:rFonts w:hint="eastAsia"/>
          </w:rPr>
          <w:t xml:space="preserve"> 精密度</w:t>
        </w:r>
        <w:r w:rsidR="005B0E51">
          <w:tab/>
        </w:r>
        <w:r w:rsidR="005B0E51">
          <w:fldChar w:fldCharType="begin"/>
        </w:r>
        <w:r w:rsidR="005B0E51">
          <w:instrText xml:space="preserve"> PAGEREF _Toc73695738 \h </w:instrText>
        </w:r>
        <w:r w:rsidR="005B0E51">
          <w:fldChar w:fldCharType="separate"/>
        </w:r>
        <w:r w:rsidR="004978FE">
          <w:rPr>
            <w:noProof/>
          </w:rPr>
          <w:t>3</w:t>
        </w:r>
        <w:r w:rsidR="005B0E51">
          <w:fldChar w:fldCharType="end"/>
        </w:r>
      </w:hyperlink>
    </w:p>
    <w:p w14:paraId="0D03E50E" w14:textId="4AB27894" w:rsidR="00977F70" w:rsidRDefault="008306C8">
      <w:pPr>
        <w:pStyle w:val="TOC1"/>
        <w:tabs>
          <w:tab w:val="right" w:leader="dot" w:pos="9344"/>
        </w:tabs>
        <w:rPr>
          <w:rFonts w:asciiTheme="minorHAnsi" w:eastAsiaTheme="minorEastAsia" w:hAnsiTheme="minorHAnsi" w:cstheme="minorBidi"/>
          <w:szCs w:val="22"/>
        </w:rPr>
      </w:pPr>
      <w:hyperlink w:anchor="_Toc73695739" w:history="1">
        <w:r w:rsidR="005B0E51">
          <w:rPr>
            <w:rStyle w:val="afffff1"/>
          </w:rPr>
          <w:t>9</w:t>
        </w:r>
        <w:r w:rsidR="005B0E51">
          <w:rPr>
            <w:rStyle w:val="afffff1"/>
            <w:rFonts w:hint="eastAsia"/>
          </w:rPr>
          <w:t xml:space="preserve"> 试验报告</w:t>
        </w:r>
        <w:r w:rsidR="005B0E51">
          <w:tab/>
        </w:r>
        <w:r w:rsidR="005B0E51">
          <w:fldChar w:fldCharType="begin"/>
        </w:r>
        <w:r w:rsidR="005B0E51">
          <w:instrText xml:space="preserve"> PAGEREF _Toc73695739 \h </w:instrText>
        </w:r>
        <w:r w:rsidR="005B0E51">
          <w:fldChar w:fldCharType="separate"/>
        </w:r>
        <w:r w:rsidR="004978FE">
          <w:rPr>
            <w:noProof/>
          </w:rPr>
          <w:t>3</w:t>
        </w:r>
        <w:r w:rsidR="005B0E51">
          <w:fldChar w:fldCharType="end"/>
        </w:r>
      </w:hyperlink>
    </w:p>
    <w:p w14:paraId="6976FFCF" w14:textId="19411EC3" w:rsidR="00977F70" w:rsidRDefault="008306C8">
      <w:pPr>
        <w:pStyle w:val="TOC1"/>
        <w:tabs>
          <w:tab w:val="right" w:leader="dot" w:pos="9344"/>
        </w:tabs>
        <w:rPr>
          <w:rFonts w:asciiTheme="minorHAnsi" w:eastAsiaTheme="minorEastAsia" w:hAnsiTheme="minorHAnsi" w:cstheme="minorBidi"/>
          <w:szCs w:val="22"/>
        </w:rPr>
      </w:pPr>
      <w:hyperlink w:anchor="_Toc73695740" w:history="1">
        <w:r w:rsidR="005B0E51">
          <w:rPr>
            <w:rStyle w:val="afffff1"/>
            <w:rFonts w:hint="eastAsia"/>
          </w:rPr>
          <w:t>附录A（资料性）</w:t>
        </w:r>
        <w:r w:rsidR="005B0E51">
          <w:rPr>
            <w:rStyle w:val="afffff1"/>
          </w:rPr>
          <w:t xml:space="preserve"> PRI</w:t>
        </w:r>
        <w:r w:rsidR="005B0E51">
          <w:rPr>
            <w:rStyle w:val="afffff1"/>
            <w:rFonts w:hint="eastAsia"/>
          </w:rPr>
          <w:t>测定老化箱的换气</w:t>
        </w:r>
        <w:r w:rsidR="005B0E51">
          <w:tab/>
        </w:r>
        <w:r w:rsidR="005B0E51">
          <w:fldChar w:fldCharType="begin"/>
        </w:r>
        <w:r w:rsidR="005B0E51">
          <w:instrText xml:space="preserve"> PAGEREF _Toc73695740 \h </w:instrText>
        </w:r>
        <w:r w:rsidR="005B0E51">
          <w:fldChar w:fldCharType="separate"/>
        </w:r>
        <w:r w:rsidR="004978FE">
          <w:rPr>
            <w:noProof/>
          </w:rPr>
          <w:t>4</w:t>
        </w:r>
        <w:r w:rsidR="005B0E51">
          <w:fldChar w:fldCharType="end"/>
        </w:r>
      </w:hyperlink>
    </w:p>
    <w:p w14:paraId="15408B1C" w14:textId="7C2C38E3" w:rsidR="00977F70" w:rsidRDefault="008306C8">
      <w:pPr>
        <w:pStyle w:val="TOC1"/>
        <w:tabs>
          <w:tab w:val="right" w:leader="dot" w:pos="9344"/>
        </w:tabs>
        <w:rPr>
          <w:rFonts w:asciiTheme="minorHAnsi" w:eastAsiaTheme="minorEastAsia" w:hAnsiTheme="minorHAnsi" w:cstheme="minorBidi"/>
          <w:szCs w:val="22"/>
        </w:rPr>
      </w:pPr>
      <w:hyperlink w:anchor="_Toc73695741" w:history="1">
        <w:r w:rsidR="005B0E51">
          <w:rPr>
            <w:rStyle w:val="afffff1"/>
            <w:rFonts w:hint="eastAsia"/>
          </w:rPr>
          <w:t>附录B（资料性）关于塑性保持率精密度的说明</w:t>
        </w:r>
        <w:r w:rsidR="005B0E51">
          <w:tab/>
        </w:r>
        <w:r w:rsidR="005B0E51">
          <w:fldChar w:fldCharType="begin"/>
        </w:r>
        <w:r w:rsidR="005B0E51">
          <w:instrText xml:space="preserve"> PAGEREF _Toc73695741 \h </w:instrText>
        </w:r>
        <w:r w:rsidR="005B0E51">
          <w:fldChar w:fldCharType="separate"/>
        </w:r>
        <w:r w:rsidR="004978FE">
          <w:rPr>
            <w:noProof/>
          </w:rPr>
          <w:t>5</w:t>
        </w:r>
        <w:r w:rsidR="005B0E51">
          <w:fldChar w:fldCharType="end"/>
        </w:r>
      </w:hyperlink>
    </w:p>
    <w:p w14:paraId="68255BA7" w14:textId="60F168BB" w:rsidR="00977F70" w:rsidRDefault="008306C8">
      <w:pPr>
        <w:pStyle w:val="TOC1"/>
        <w:tabs>
          <w:tab w:val="right" w:leader="dot" w:pos="9344"/>
        </w:tabs>
        <w:rPr>
          <w:rFonts w:asciiTheme="minorHAnsi" w:eastAsiaTheme="minorEastAsia" w:hAnsiTheme="minorHAnsi" w:cstheme="minorBidi"/>
          <w:szCs w:val="22"/>
        </w:rPr>
      </w:pPr>
      <w:hyperlink w:anchor="_Toc73695742" w:history="1">
        <w:r w:rsidR="005B0E51">
          <w:rPr>
            <w:rStyle w:val="afffff1"/>
            <w:rFonts w:hint="eastAsia"/>
          </w:rPr>
          <w:t>参考文献</w:t>
        </w:r>
        <w:r w:rsidR="005B0E51">
          <w:tab/>
        </w:r>
        <w:r w:rsidR="005B0E51">
          <w:fldChar w:fldCharType="begin"/>
        </w:r>
        <w:r w:rsidR="005B0E51">
          <w:instrText xml:space="preserve"> PAGEREF _Toc73695742 \h </w:instrText>
        </w:r>
        <w:r w:rsidR="005B0E51">
          <w:fldChar w:fldCharType="separate"/>
        </w:r>
        <w:r w:rsidR="004978FE">
          <w:rPr>
            <w:noProof/>
          </w:rPr>
          <w:t>7</w:t>
        </w:r>
        <w:r w:rsidR="005B0E51">
          <w:fldChar w:fldCharType="end"/>
        </w:r>
      </w:hyperlink>
    </w:p>
    <w:p w14:paraId="7C3A157E" w14:textId="77777777" w:rsidR="00977F70" w:rsidRDefault="005B0E51">
      <w:pPr>
        <w:pStyle w:val="afffffff1"/>
        <w:spacing w:after="468"/>
        <w:sectPr w:rsidR="00977F70">
          <w:headerReference w:type="even" r:id="rId17"/>
          <w:headerReference w:type="default" r:id="rId18"/>
          <w:footerReference w:type="default" r:id="rId19"/>
          <w:pgSz w:w="11906" w:h="16838"/>
          <w:pgMar w:top="567" w:right="1134" w:bottom="1134" w:left="1134" w:header="1418" w:footer="1134" w:gutter="284"/>
          <w:pgNumType w:fmt="upperRoman" w:start="1"/>
          <w:cols w:space="425"/>
          <w:formProt w:val="0"/>
          <w:docGrid w:type="lines" w:linePitch="312"/>
        </w:sectPr>
      </w:pPr>
      <w:r>
        <w:fldChar w:fldCharType="end"/>
      </w:r>
    </w:p>
    <w:p w14:paraId="5B577E54" w14:textId="77777777" w:rsidR="00977F70" w:rsidRDefault="005B0E51">
      <w:pPr>
        <w:pStyle w:val="a6"/>
        <w:spacing w:after="468"/>
      </w:pPr>
      <w:bookmarkStart w:id="23" w:name="_Toc73695729"/>
      <w:bookmarkStart w:id="24" w:name="BookMark2"/>
      <w:bookmarkEnd w:id="19"/>
      <w:r>
        <w:rPr>
          <w:spacing w:val="320"/>
        </w:rPr>
        <w:lastRenderedPageBreak/>
        <w:t>前</w:t>
      </w:r>
      <w:r>
        <w:t>言</w:t>
      </w:r>
      <w:bookmarkEnd w:id="20"/>
      <w:bookmarkEnd w:id="23"/>
    </w:p>
    <w:p w14:paraId="46964A96" w14:textId="77777777" w:rsidR="00977F70" w:rsidRDefault="005B0E51">
      <w:pPr>
        <w:pStyle w:val="afffffc"/>
        <w:ind w:firstLine="420"/>
      </w:pPr>
      <w:r>
        <w:rPr>
          <w:rFonts w:hint="eastAsia"/>
        </w:rPr>
        <w:t>本文件按照GB/T 1.1</w:t>
      </w:r>
      <w:bookmarkStart w:id="25" w:name="_Hlk82854399"/>
      <w:r>
        <w:rPr>
          <w:rFonts w:hint="eastAsia"/>
        </w:rPr>
        <w:t>—</w:t>
      </w:r>
      <w:bookmarkEnd w:id="25"/>
      <w:r>
        <w:rPr>
          <w:rFonts w:hint="eastAsia"/>
        </w:rPr>
        <w:t>2020《标准化工作导则  第1部分：标准化文件的结构和起草规则》的规定起草。</w:t>
      </w:r>
    </w:p>
    <w:p w14:paraId="0EB82FD1" w14:textId="77777777" w:rsidR="00977F70" w:rsidRDefault="005B0E51">
      <w:pPr>
        <w:autoSpaceDE w:val="0"/>
        <w:autoSpaceDN w:val="0"/>
        <w:ind w:firstLineChars="200" w:firstLine="420"/>
        <w:rPr>
          <w:rFonts w:ascii="宋体" w:hAnsi="宋体"/>
        </w:rPr>
      </w:pPr>
      <w:r>
        <w:rPr>
          <w:rFonts w:ascii="宋体" w:hAnsi="宋体"/>
        </w:rPr>
        <w:t>本</w:t>
      </w:r>
      <w:r>
        <w:rPr>
          <w:rFonts w:ascii="宋体" w:hAnsi="宋体" w:hint="eastAsia"/>
        </w:rPr>
        <w:t>文件</w:t>
      </w:r>
      <w:r>
        <w:rPr>
          <w:rFonts w:ascii="宋体" w:hAnsi="宋体"/>
        </w:rPr>
        <w:t>代替GB/T 3517</w:t>
      </w:r>
      <w:r>
        <w:rPr>
          <w:rFonts w:hint="eastAsia"/>
        </w:rPr>
        <w:t>—</w:t>
      </w:r>
      <w:r>
        <w:rPr>
          <w:rFonts w:ascii="宋体" w:hAnsi="宋体"/>
        </w:rPr>
        <w:t>2014《天然生胶　塑性保持率（PRI）的测定》</w:t>
      </w:r>
      <w:r>
        <w:rPr>
          <w:rFonts w:ascii="宋体" w:hAnsi="宋体" w:hint="eastAsia"/>
        </w:rPr>
        <w:t>，</w:t>
      </w:r>
      <w:r>
        <w:rPr>
          <w:rFonts w:ascii="宋体" w:hAnsi="宋体"/>
        </w:rPr>
        <w:t>与GB/T 3517</w:t>
      </w:r>
      <w:r>
        <w:rPr>
          <w:rFonts w:hint="eastAsia"/>
        </w:rPr>
        <w:t>—</w:t>
      </w:r>
      <w:r>
        <w:rPr>
          <w:rFonts w:ascii="宋体" w:hAnsi="宋体"/>
        </w:rPr>
        <w:t>2014相比，</w:t>
      </w:r>
      <w:r w:rsidRPr="00D05487">
        <w:rPr>
          <w:rFonts w:ascii="宋体" w:hAnsi="宋体" w:hint="eastAsia"/>
        </w:rPr>
        <w:t>除结构调整</w:t>
      </w:r>
      <w:r>
        <w:rPr>
          <w:rFonts w:ascii="宋体" w:hAnsi="宋体" w:hint="eastAsia"/>
        </w:rPr>
        <w:t>和编辑性改动外，</w:t>
      </w:r>
      <w:r>
        <w:rPr>
          <w:rFonts w:ascii="宋体" w:hAnsi="宋体"/>
        </w:rPr>
        <w:t>主要技术变化如下：</w:t>
      </w:r>
    </w:p>
    <w:p w14:paraId="4B0F17CD" w14:textId="77777777" w:rsidR="00977F70" w:rsidRDefault="005B0E51">
      <w:pPr>
        <w:pStyle w:val="affffffffffff6"/>
        <w:rPr>
          <w:rFonts w:hAnsi="宋体"/>
        </w:rPr>
      </w:pPr>
      <w:r>
        <w:rPr>
          <w:rFonts w:hAnsi="宋体" w:hint="eastAsia"/>
        </w:rPr>
        <w:t>——更改了</w:t>
      </w:r>
      <w:r>
        <w:rPr>
          <w:rFonts w:hAnsi="宋体"/>
        </w:rPr>
        <w:t>适用范围（见第1章，2014</w:t>
      </w:r>
      <w:r>
        <w:rPr>
          <w:rFonts w:hAnsi="宋体" w:hint="eastAsia"/>
        </w:rPr>
        <w:t>年</w:t>
      </w:r>
      <w:r>
        <w:rPr>
          <w:rFonts w:hAnsi="宋体"/>
        </w:rPr>
        <w:t>版</w:t>
      </w:r>
      <w:r>
        <w:rPr>
          <w:rFonts w:hAnsi="宋体" w:hint="eastAsia"/>
        </w:rPr>
        <w:t>的</w:t>
      </w:r>
      <w:r>
        <w:rPr>
          <w:rFonts w:hAnsi="宋体"/>
        </w:rPr>
        <w:t>第1章）；</w:t>
      </w:r>
    </w:p>
    <w:p w14:paraId="1D10FA20" w14:textId="77777777" w:rsidR="00977F70" w:rsidRDefault="005B0E51">
      <w:pPr>
        <w:pStyle w:val="affffffffffff6"/>
        <w:rPr>
          <w:rFonts w:hAnsi="宋体"/>
        </w:rPr>
      </w:pPr>
      <w:r>
        <w:rPr>
          <w:rFonts w:hAnsi="宋体" w:hint="eastAsia"/>
        </w:rPr>
        <w:t>——</w:t>
      </w:r>
      <w:r>
        <w:rPr>
          <w:rFonts w:hAnsi="宋体"/>
        </w:rPr>
        <w:t>更</w:t>
      </w:r>
      <w:r>
        <w:rPr>
          <w:rFonts w:hAnsi="宋体" w:hint="eastAsia"/>
        </w:rPr>
        <w:t>改</w:t>
      </w:r>
      <w:r>
        <w:rPr>
          <w:rFonts w:hAnsi="宋体"/>
        </w:rPr>
        <w:t>了规范性引用文件，</w:t>
      </w:r>
      <w:r>
        <w:rPr>
          <w:rFonts w:hAnsi="宋体" w:hint="eastAsia"/>
        </w:rPr>
        <w:t>具体如下：</w:t>
      </w:r>
    </w:p>
    <w:p w14:paraId="2F58719F" w14:textId="77777777" w:rsidR="00977F70" w:rsidRDefault="005B0E51">
      <w:pPr>
        <w:pStyle w:val="2"/>
        <w:ind w:left="1271" w:hanging="420"/>
      </w:pPr>
      <w:r>
        <w:rPr>
          <w:rFonts w:hint="eastAsia"/>
        </w:rPr>
        <w:t>更改了GB/T15340为</w:t>
      </w:r>
      <w:r>
        <w:t>ISO 1795</w:t>
      </w:r>
      <w:r>
        <w:rPr>
          <w:rFonts w:hint="eastAsia"/>
        </w:rPr>
        <w:t>；</w:t>
      </w:r>
    </w:p>
    <w:p w14:paraId="6F0BABFD" w14:textId="77777777" w:rsidR="00977F70" w:rsidRDefault="005B0E51">
      <w:pPr>
        <w:pStyle w:val="2"/>
        <w:ind w:left="1271" w:hanging="420"/>
      </w:pPr>
      <w:r>
        <w:rPr>
          <w:rFonts w:hint="eastAsia"/>
        </w:rPr>
        <w:t>更改了GB/T3510为不注日期的引用文件</w:t>
      </w:r>
      <w:r>
        <w:t>（见第2章，2014</w:t>
      </w:r>
      <w:r>
        <w:rPr>
          <w:rFonts w:hint="eastAsia"/>
        </w:rPr>
        <w:t>年</w:t>
      </w:r>
      <w:r>
        <w:t>版</w:t>
      </w:r>
      <w:r>
        <w:rPr>
          <w:rFonts w:hint="eastAsia"/>
        </w:rPr>
        <w:t>的</w:t>
      </w:r>
      <w:r>
        <w:t>第2章）；</w:t>
      </w:r>
    </w:p>
    <w:p w14:paraId="2DD1F0D6" w14:textId="77777777" w:rsidR="00977F70" w:rsidRDefault="005B0E51">
      <w:pPr>
        <w:pStyle w:val="affffffffffff6"/>
        <w:rPr>
          <w:rFonts w:hAnsi="宋体"/>
        </w:rPr>
      </w:pPr>
      <w:r>
        <w:rPr>
          <w:rFonts w:hAnsi="宋体" w:hint="eastAsia"/>
        </w:rPr>
        <w:t>——</w:t>
      </w:r>
      <w:r>
        <w:rPr>
          <w:rFonts w:hAnsi="宋体"/>
        </w:rPr>
        <w:t>增加了</w:t>
      </w:r>
      <w:r>
        <w:rPr>
          <w:rFonts w:hAnsi="宋体" w:hint="eastAsia"/>
        </w:rPr>
        <w:t>“术语和定义”一章</w:t>
      </w:r>
      <w:r>
        <w:rPr>
          <w:rFonts w:hAnsi="宋体"/>
        </w:rPr>
        <w:t>（见第3章）；</w:t>
      </w:r>
    </w:p>
    <w:p w14:paraId="6A11192E" w14:textId="77777777" w:rsidR="00977F70" w:rsidRDefault="005B0E51">
      <w:pPr>
        <w:pStyle w:val="affffffffffff6"/>
        <w:rPr>
          <w:rFonts w:hAnsi="宋体"/>
        </w:rPr>
      </w:pPr>
      <w:r>
        <w:rPr>
          <w:rFonts w:hAnsi="宋体" w:hint="eastAsia"/>
        </w:rPr>
        <w:t>——更改了老化箱的要求</w:t>
      </w:r>
      <w:r>
        <w:rPr>
          <w:rFonts w:hAnsi="宋体"/>
        </w:rPr>
        <w:t>（见5.5，2014</w:t>
      </w:r>
      <w:r>
        <w:rPr>
          <w:rFonts w:hAnsi="宋体" w:hint="eastAsia"/>
        </w:rPr>
        <w:t>年</w:t>
      </w:r>
      <w:r>
        <w:rPr>
          <w:rFonts w:hAnsi="宋体"/>
        </w:rPr>
        <w:t>版</w:t>
      </w:r>
      <w:r>
        <w:rPr>
          <w:rFonts w:hAnsi="宋体" w:hint="eastAsia"/>
        </w:rPr>
        <w:t>的</w:t>
      </w:r>
      <w:r>
        <w:rPr>
          <w:rFonts w:hAnsi="宋体"/>
        </w:rPr>
        <w:t xml:space="preserve">4.5）； </w:t>
      </w:r>
    </w:p>
    <w:p w14:paraId="2CFFF8F1" w14:textId="77777777" w:rsidR="00977F70" w:rsidRDefault="005B0E51">
      <w:pPr>
        <w:pStyle w:val="affffffffffff6"/>
        <w:rPr>
          <w:rFonts w:hAnsi="宋体"/>
        </w:rPr>
      </w:pPr>
      <w:r>
        <w:rPr>
          <w:rFonts w:hAnsi="宋体" w:hint="eastAsia"/>
        </w:rPr>
        <w:t>——更改了轻质铝碟和托盘的规定</w:t>
      </w:r>
      <w:r>
        <w:rPr>
          <w:rFonts w:hAnsi="宋体"/>
        </w:rPr>
        <w:t>（见</w:t>
      </w:r>
      <w:r>
        <w:rPr>
          <w:rFonts w:hAnsi="宋体" w:hint="eastAsia"/>
        </w:rPr>
        <w:t>5</w:t>
      </w:r>
      <w:r>
        <w:rPr>
          <w:rFonts w:hAnsi="宋体"/>
        </w:rPr>
        <w:t>.6</w:t>
      </w:r>
      <w:r>
        <w:rPr>
          <w:rFonts w:hAnsi="宋体" w:hint="eastAsia"/>
        </w:rPr>
        <w:t>，</w:t>
      </w:r>
      <w:r>
        <w:rPr>
          <w:rFonts w:hAnsi="宋体"/>
        </w:rPr>
        <w:t>2014</w:t>
      </w:r>
      <w:r>
        <w:rPr>
          <w:rFonts w:hAnsi="宋体" w:hint="eastAsia"/>
        </w:rPr>
        <w:t>年</w:t>
      </w:r>
      <w:r>
        <w:rPr>
          <w:rFonts w:hAnsi="宋体"/>
        </w:rPr>
        <w:t>版</w:t>
      </w:r>
      <w:r>
        <w:rPr>
          <w:rFonts w:hAnsi="宋体" w:hint="eastAsia"/>
        </w:rPr>
        <w:t>的</w:t>
      </w:r>
      <w:r>
        <w:rPr>
          <w:rFonts w:hAnsi="宋体"/>
        </w:rPr>
        <w:t>4.6）；</w:t>
      </w:r>
    </w:p>
    <w:p w14:paraId="72FDF95C" w14:textId="77777777" w:rsidR="00977F70" w:rsidRDefault="005B0E51">
      <w:pPr>
        <w:pStyle w:val="affffffffffff6"/>
        <w:rPr>
          <w:rFonts w:hAnsi="宋体"/>
        </w:rPr>
      </w:pPr>
      <w:r>
        <w:rPr>
          <w:rFonts w:hAnsi="宋体" w:hint="eastAsia"/>
        </w:rPr>
        <w:t>——增加了烟纸的要求</w:t>
      </w:r>
      <w:r>
        <w:rPr>
          <w:rFonts w:hAnsi="宋体"/>
        </w:rPr>
        <w:t>（见5.7，2014</w:t>
      </w:r>
      <w:r>
        <w:rPr>
          <w:rFonts w:hAnsi="宋体" w:hint="eastAsia"/>
        </w:rPr>
        <w:t>年</w:t>
      </w:r>
      <w:r>
        <w:rPr>
          <w:rFonts w:hAnsi="宋体"/>
        </w:rPr>
        <w:t>版</w:t>
      </w:r>
      <w:r>
        <w:rPr>
          <w:rFonts w:hAnsi="宋体" w:hint="eastAsia"/>
        </w:rPr>
        <w:t>的</w:t>
      </w:r>
      <w:r>
        <w:rPr>
          <w:rFonts w:hAnsi="宋体"/>
        </w:rPr>
        <w:t>4.7）；</w:t>
      </w:r>
    </w:p>
    <w:p w14:paraId="14542706" w14:textId="77777777" w:rsidR="00977F70" w:rsidRDefault="005B0E51">
      <w:pPr>
        <w:pStyle w:val="affffffffffff6"/>
        <w:rPr>
          <w:rFonts w:hAnsi="宋体"/>
        </w:rPr>
      </w:pPr>
      <w:r>
        <w:rPr>
          <w:rFonts w:hAnsi="宋体" w:hint="eastAsia"/>
        </w:rPr>
        <w:t>——删除了关于对</w:t>
      </w:r>
      <w:r>
        <w:rPr>
          <w:rFonts w:hAnsi="宋体"/>
        </w:rPr>
        <w:t>托盘</w:t>
      </w:r>
      <w:r>
        <w:rPr>
          <w:rFonts w:hAnsi="宋体" w:hint="eastAsia"/>
        </w:rPr>
        <w:t>和</w:t>
      </w:r>
      <w:r>
        <w:rPr>
          <w:rFonts w:hAnsi="宋体"/>
        </w:rPr>
        <w:t>铝</w:t>
      </w:r>
      <w:proofErr w:type="gramStart"/>
      <w:r>
        <w:rPr>
          <w:rFonts w:hAnsi="宋体"/>
        </w:rPr>
        <w:t>碟</w:t>
      </w:r>
      <w:r>
        <w:rPr>
          <w:rFonts w:hAnsi="宋体" w:hint="eastAsia"/>
        </w:rPr>
        <w:t>进行</w:t>
      </w:r>
      <w:proofErr w:type="gramEnd"/>
      <w:r>
        <w:rPr>
          <w:rFonts w:hAnsi="宋体" w:hint="eastAsia"/>
        </w:rPr>
        <w:t>预热的规定（</w:t>
      </w:r>
      <w:r>
        <w:rPr>
          <w:rFonts w:hAnsi="宋体"/>
        </w:rPr>
        <w:t>2014</w:t>
      </w:r>
      <w:r>
        <w:rPr>
          <w:rFonts w:hAnsi="宋体" w:hint="eastAsia"/>
        </w:rPr>
        <w:t>年</w:t>
      </w:r>
      <w:r>
        <w:rPr>
          <w:rFonts w:hAnsi="宋体"/>
        </w:rPr>
        <w:t>版</w:t>
      </w:r>
      <w:r>
        <w:rPr>
          <w:rFonts w:hAnsi="宋体" w:hint="eastAsia"/>
        </w:rPr>
        <w:t>的</w:t>
      </w:r>
      <w:r>
        <w:rPr>
          <w:rFonts w:hAnsi="宋体"/>
        </w:rPr>
        <w:t>5.2</w:t>
      </w:r>
      <w:r>
        <w:rPr>
          <w:rFonts w:hAnsi="宋体" w:hint="eastAsia"/>
        </w:rPr>
        <w:t>）；</w:t>
      </w:r>
    </w:p>
    <w:p w14:paraId="7B69DA88" w14:textId="77777777" w:rsidR="00977F70" w:rsidRDefault="005B0E51">
      <w:pPr>
        <w:pStyle w:val="affffffffffff6"/>
        <w:rPr>
          <w:rFonts w:hAnsi="宋体"/>
        </w:rPr>
      </w:pPr>
      <w:r>
        <w:rPr>
          <w:rFonts w:hAnsi="宋体" w:hint="eastAsia"/>
        </w:rPr>
        <w:t>——更改了试样的制备部分文字描述，更改了试样的厚度范围</w:t>
      </w:r>
      <w:r>
        <w:rPr>
          <w:rFonts w:hAnsi="宋体"/>
        </w:rPr>
        <w:t>（见6.1，2014</w:t>
      </w:r>
      <w:r>
        <w:rPr>
          <w:rFonts w:hAnsi="宋体" w:hint="eastAsia"/>
        </w:rPr>
        <w:t>年</w:t>
      </w:r>
      <w:r>
        <w:rPr>
          <w:rFonts w:hAnsi="宋体"/>
        </w:rPr>
        <w:t>版</w:t>
      </w:r>
      <w:r>
        <w:rPr>
          <w:rFonts w:hAnsi="宋体" w:hint="eastAsia"/>
        </w:rPr>
        <w:t>的</w:t>
      </w:r>
      <w:r>
        <w:rPr>
          <w:rFonts w:hAnsi="宋体"/>
        </w:rPr>
        <w:t>5.1）</w:t>
      </w:r>
    </w:p>
    <w:p w14:paraId="26F18CF1" w14:textId="77777777" w:rsidR="00977F70" w:rsidRDefault="005B0E51">
      <w:pPr>
        <w:pStyle w:val="affffffffffff6"/>
        <w:rPr>
          <w:rFonts w:hAnsi="宋体"/>
        </w:rPr>
      </w:pPr>
      <w:r>
        <w:rPr>
          <w:rFonts w:hAnsi="宋体" w:hint="eastAsia"/>
        </w:rPr>
        <w:t>——更改了</w:t>
      </w:r>
      <w:r>
        <w:rPr>
          <w:rFonts w:hAnsi="宋体"/>
        </w:rPr>
        <w:t>老化</w:t>
      </w:r>
      <w:proofErr w:type="gramStart"/>
      <w:r>
        <w:rPr>
          <w:rFonts w:hAnsi="宋体"/>
        </w:rPr>
        <w:t>后</w:t>
      </w:r>
      <w:r>
        <w:rPr>
          <w:rFonts w:hAnsi="宋体" w:hint="eastAsia"/>
        </w:rPr>
        <w:t>试验</w:t>
      </w:r>
      <w:proofErr w:type="gramEnd"/>
      <w:r>
        <w:rPr>
          <w:rFonts w:hAnsi="宋体" w:hint="eastAsia"/>
        </w:rPr>
        <w:t>的测定时间的规定</w:t>
      </w:r>
      <w:r>
        <w:rPr>
          <w:rFonts w:hAnsi="宋体"/>
        </w:rPr>
        <w:t>（见6.3，2014</w:t>
      </w:r>
      <w:r>
        <w:rPr>
          <w:rFonts w:hAnsi="宋体" w:hint="eastAsia"/>
        </w:rPr>
        <w:t>年</w:t>
      </w:r>
      <w:r>
        <w:rPr>
          <w:rFonts w:hAnsi="宋体"/>
        </w:rPr>
        <w:t>版</w:t>
      </w:r>
      <w:r>
        <w:rPr>
          <w:rFonts w:hAnsi="宋体" w:hint="eastAsia"/>
        </w:rPr>
        <w:t>的</w:t>
      </w:r>
      <w:r>
        <w:rPr>
          <w:rFonts w:hAnsi="宋体"/>
        </w:rPr>
        <w:t>5.3）；</w:t>
      </w:r>
    </w:p>
    <w:p w14:paraId="1BB8C502" w14:textId="77777777" w:rsidR="00977F70" w:rsidRDefault="005B0E51">
      <w:pPr>
        <w:pStyle w:val="affffffffffff6"/>
        <w:rPr>
          <w:rFonts w:hAnsi="宋体"/>
        </w:rPr>
      </w:pPr>
      <w:r>
        <w:rPr>
          <w:rFonts w:hAnsi="宋体" w:hint="eastAsia"/>
        </w:rPr>
        <w:t>——更改</w:t>
      </w:r>
      <w:r>
        <w:rPr>
          <w:rFonts w:hAnsi="宋体"/>
        </w:rPr>
        <w:t>了试验报告（见第9章，2014</w:t>
      </w:r>
      <w:r>
        <w:rPr>
          <w:rFonts w:hAnsi="宋体" w:hint="eastAsia"/>
        </w:rPr>
        <w:t>年</w:t>
      </w:r>
      <w:r>
        <w:rPr>
          <w:rFonts w:hAnsi="宋体"/>
        </w:rPr>
        <w:t>版</w:t>
      </w:r>
      <w:r>
        <w:rPr>
          <w:rFonts w:hAnsi="宋体" w:hint="eastAsia"/>
        </w:rPr>
        <w:t>的</w:t>
      </w:r>
      <w:r>
        <w:rPr>
          <w:rFonts w:hAnsi="宋体"/>
        </w:rPr>
        <w:t>第</w:t>
      </w:r>
      <w:r>
        <w:rPr>
          <w:rFonts w:hAnsi="宋体" w:hint="eastAsia"/>
        </w:rPr>
        <w:t>8</w:t>
      </w:r>
      <w:r>
        <w:rPr>
          <w:rFonts w:hAnsi="宋体"/>
        </w:rPr>
        <w:t>章）</w:t>
      </w:r>
      <w:r>
        <w:rPr>
          <w:rFonts w:hAnsi="宋体" w:hint="eastAsia"/>
        </w:rPr>
        <w:t>；</w:t>
      </w:r>
    </w:p>
    <w:p w14:paraId="1A6A8DD5" w14:textId="77777777" w:rsidR="00977F70" w:rsidRDefault="005B0E51">
      <w:pPr>
        <w:pStyle w:val="affffffffffff6"/>
        <w:rPr>
          <w:rFonts w:hAnsi="宋体"/>
        </w:rPr>
      </w:pPr>
      <w:r>
        <w:rPr>
          <w:rFonts w:hAnsi="宋体" w:hint="eastAsia"/>
        </w:rPr>
        <w:t>——</w:t>
      </w:r>
      <w:r>
        <w:rPr>
          <w:rFonts w:hAnsi="宋体"/>
        </w:rPr>
        <w:t>增加了资料性附录A“</w:t>
      </w:r>
      <w:r>
        <w:rPr>
          <w:rFonts w:hAnsi="宋体" w:hint="eastAsia"/>
        </w:rPr>
        <w:t>PRI测定老化箱的换气</w:t>
      </w:r>
      <w:r>
        <w:rPr>
          <w:rFonts w:hAnsi="宋体"/>
        </w:rPr>
        <w:t>”</w:t>
      </w:r>
      <w:r>
        <w:rPr>
          <w:rFonts w:hAnsi="宋体" w:hint="eastAsia"/>
        </w:rPr>
        <w:t>（见附录A）</w:t>
      </w:r>
      <w:r>
        <w:rPr>
          <w:rFonts w:hAnsi="宋体"/>
        </w:rPr>
        <w:t>；</w:t>
      </w:r>
    </w:p>
    <w:p w14:paraId="04CFEF63" w14:textId="77777777" w:rsidR="00977F70" w:rsidRDefault="005B0E51">
      <w:pPr>
        <w:pStyle w:val="affffffffffff6"/>
        <w:rPr>
          <w:rFonts w:hAnsi="宋体"/>
        </w:rPr>
      </w:pPr>
      <w:r>
        <w:rPr>
          <w:rFonts w:hAnsi="宋体" w:hint="eastAsia"/>
        </w:rPr>
        <w:t>——更</w:t>
      </w:r>
      <w:r>
        <w:rPr>
          <w:rFonts w:hAnsi="宋体"/>
        </w:rPr>
        <w:t>改了附录B 的精密度数值（见</w:t>
      </w:r>
      <w:r>
        <w:rPr>
          <w:rFonts w:hAnsi="宋体" w:hint="eastAsia"/>
        </w:rPr>
        <w:t>附录B表B.1</w:t>
      </w:r>
      <w:r>
        <w:rPr>
          <w:rFonts w:hAnsi="宋体"/>
        </w:rPr>
        <w:t>，2014</w:t>
      </w:r>
      <w:r>
        <w:rPr>
          <w:rFonts w:hAnsi="宋体" w:hint="eastAsia"/>
        </w:rPr>
        <w:t>年</w:t>
      </w:r>
      <w:r>
        <w:rPr>
          <w:rFonts w:hAnsi="宋体"/>
        </w:rPr>
        <w:t>版</w:t>
      </w:r>
      <w:r>
        <w:rPr>
          <w:rFonts w:hAnsi="宋体" w:hint="eastAsia"/>
        </w:rPr>
        <w:t>的附录A表A.1</w:t>
      </w:r>
      <w:r>
        <w:rPr>
          <w:rFonts w:hAnsi="宋体"/>
        </w:rPr>
        <w:t>）。</w:t>
      </w:r>
    </w:p>
    <w:p w14:paraId="381F559F" w14:textId="77777777" w:rsidR="00977F70" w:rsidRDefault="005B0E51">
      <w:pPr>
        <w:pStyle w:val="affffffffffff0"/>
        <w:ind w:leftChars="200" w:left="420" w:firstLineChars="0" w:firstLine="0"/>
        <w:rPr>
          <w:rFonts w:hAnsi="宋体"/>
        </w:rPr>
      </w:pPr>
      <w:r>
        <w:rPr>
          <w:rFonts w:hAnsi="宋体"/>
        </w:rPr>
        <w:t>本</w:t>
      </w:r>
      <w:r>
        <w:rPr>
          <w:rFonts w:hAnsi="宋体" w:hint="eastAsia"/>
        </w:rPr>
        <w:t>文件</w:t>
      </w:r>
      <w:r>
        <w:rPr>
          <w:rFonts w:ascii="Calibri" w:hAnsi="宋体"/>
          <w:kern w:val="2"/>
          <w:szCs w:val="21"/>
        </w:rPr>
        <w:t>采用重新起草法</w:t>
      </w:r>
      <w:r>
        <w:rPr>
          <w:rFonts w:hAnsi="宋体" w:hint="eastAsia"/>
        </w:rPr>
        <w:t>修改</w:t>
      </w:r>
      <w:r>
        <w:rPr>
          <w:rFonts w:hAnsi="宋体"/>
        </w:rPr>
        <w:t>采用ISO</w:t>
      </w:r>
      <w:r>
        <w:rPr>
          <w:rFonts w:hint="eastAsia"/>
        </w:rPr>
        <w:t xml:space="preserve"> </w:t>
      </w:r>
      <w:r>
        <w:rPr>
          <w:rFonts w:hAnsi="宋体"/>
        </w:rPr>
        <w:t>2930: 2017《天然生胶 塑性保持率（PRI）的测定》。</w:t>
      </w:r>
    </w:p>
    <w:p w14:paraId="2524987E" w14:textId="5DE7BAF2" w:rsidR="00977F70" w:rsidRDefault="005B0E51" w:rsidP="00D05487">
      <w:pPr>
        <w:pStyle w:val="afffffc"/>
        <w:ind w:leftChars="200" w:left="420" w:firstLineChars="0" w:firstLine="420"/>
      </w:pPr>
      <w:r>
        <w:rPr>
          <w:rFonts w:hint="eastAsia"/>
        </w:rPr>
        <w:t>本文件与ISO 2930：2017相比存在技术性差异，技术性差异及其原因如下：</w:t>
      </w:r>
    </w:p>
    <w:p w14:paraId="07FAEA8D" w14:textId="77777777" w:rsidR="00977F70" w:rsidRDefault="005B0E51">
      <w:pPr>
        <w:pStyle w:val="affffffffffff0"/>
        <w:ind w:leftChars="200" w:left="420" w:firstLineChars="0" w:firstLine="0"/>
        <w:rPr>
          <w:rFonts w:hAnsi="宋体"/>
        </w:rPr>
      </w:pPr>
      <w:r>
        <w:rPr>
          <w:rFonts w:hAnsi="宋体" w:hint="eastAsia"/>
        </w:rPr>
        <w:t>——关于规范性引用文件，本标准做了具有技术差异的调整，以适应我国的技术条件。调整的情况集中反映在第2章“规范性引用文件”中，具体调整如下：</w:t>
      </w:r>
    </w:p>
    <w:p w14:paraId="4004CF5B" w14:textId="77777777" w:rsidR="00977F70" w:rsidRDefault="005B0E51">
      <w:pPr>
        <w:pStyle w:val="2"/>
        <w:ind w:left="1271" w:hanging="420"/>
      </w:pPr>
      <w:r>
        <w:rPr>
          <w:rFonts w:hint="eastAsia"/>
        </w:rPr>
        <w:t>用修改采用国际标准的GB/T 6038代替了ISO 2393；</w:t>
      </w:r>
    </w:p>
    <w:p w14:paraId="1393AF60" w14:textId="77777777" w:rsidR="00977F70" w:rsidRDefault="005B0E51">
      <w:pPr>
        <w:pStyle w:val="2"/>
        <w:ind w:left="1271" w:hanging="420"/>
      </w:pPr>
      <w:r>
        <w:rPr>
          <w:rFonts w:hint="eastAsia"/>
        </w:rPr>
        <w:t>用等同采用国际标准的GB/T 3510代替了ISO 2007；</w:t>
      </w:r>
    </w:p>
    <w:p w14:paraId="23BBBD22" w14:textId="77777777" w:rsidR="00977F70" w:rsidRDefault="005B0E51">
      <w:pPr>
        <w:pStyle w:val="2"/>
        <w:ind w:left="1271" w:hanging="420"/>
      </w:pPr>
      <w:r>
        <w:rPr>
          <w:rFonts w:hint="eastAsia"/>
        </w:rPr>
        <w:t>用等同采用国际标准的GB/T 2941代替了ISO 23529；</w:t>
      </w:r>
    </w:p>
    <w:p w14:paraId="74539139" w14:textId="72AD00E1" w:rsidR="00977F70" w:rsidRDefault="005B0E51">
      <w:pPr>
        <w:pStyle w:val="affffffffffff0"/>
        <w:ind w:leftChars="200" w:left="420" w:firstLineChars="0" w:firstLine="0"/>
        <w:rPr>
          <w:rFonts w:hAnsi="宋体"/>
        </w:rPr>
      </w:pPr>
      <w:r>
        <w:rPr>
          <w:rFonts w:hAnsi="宋体" w:hint="eastAsia"/>
        </w:rPr>
        <w:t>——将ISO</w:t>
      </w:r>
      <w:r w:rsidR="008938EA">
        <w:rPr>
          <w:rFonts w:hAnsi="宋体" w:hint="eastAsia"/>
        </w:rPr>
        <w:t>/</w:t>
      </w:r>
      <w:r w:rsidR="008938EA">
        <w:rPr>
          <w:rFonts w:hAnsi="宋体"/>
        </w:rPr>
        <w:t>TR</w:t>
      </w:r>
      <w:r>
        <w:rPr>
          <w:rFonts w:hAnsi="宋体" w:hint="eastAsia"/>
        </w:rPr>
        <w:t xml:space="preserve"> 9272改为GB/T 14838（见附录B.1），因为ISO</w:t>
      </w:r>
      <w:r w:rsidR="008938EA">
        <w:rPr>
          <w:rFonts w:hAnsi="宋体" w:hint="eastAsia"/>
        </w:rPr>
        <w:t>/</w:t>
      </w:r>
      <w:r w:rsidR="008938EA">
        <w:rPr>
          <w:rFonts w:hAnsi="宋体"/>
        </w:rPr>
        <w:t>TR</w:t>
      </w:r>
      <w:r>
        <w:rPr>
          <w:rFonts w:hAnsi="宋体" w:hint="eastAsia"/>
        </w:rPr>
        <w:t xml:space="preserve"> 9272无现行有效版本。</w:t>
      </w:r>
    </w:p>
    <w:p w14:paraId="44F729AC" w14:textId="77777777" w:rsidR="00977F70" w:rsidRDefault="005B0E51">
      <w:pPr>
        <w:pStyle w:val="affffffffffff0"/>
        <w:ind w:leftChars="200" w:left="420" w:firstLineChars="0" w:firstLine="0"/>
        <w:rPr>
          <w:rFonts w:hAnsi="宋体"/>
        </w:rPr>
      </w:pPr>
      <w:r>
        <w:rPr>
          <w:rFonts w:hAnsi="宋体" w:hint="eastAsia"/>
        </w:rPr>
        <w:t>本文件做了下列编辑性改动：</w:t>
      </w:r>
    </w:p>
    <w:p w14:paraId="59068FF6" w14:textId="77777777" w:rsidR="00977F70" w:rsidRDefault="005B0E51">
      <w:pPr>
        <w:pStyle w:val="affffffffffff0"/>
        <w:ind w:leftChars="200" w:left="420" w:firstLineChars="0" w:firstLine="0"/>
        <w:rPr>
          <w:rFonts w:hAnsi="宋体"/>
        </w:rPr>
      </w:pPr>
      <w:r w:rsidRPr="00D05487">
        <w:rPr>
          <w:rFonts w:hAnsi="宋体" w:hint="eastAsia"/>
        </w:rPr>
        <w:t>——修改了公式的符号为国内惯用的符号。</w:t>
      </w:r>
    </w:p>
    <w:p w14:paraId="6BCDC075" w14:textId="77777777" w:rsidR="00977F70" w:rsidRDefault="005B0E51">
      <w:pPr>
        <w:pStyle w:val="affffffffffff0"/>
        <w:rPr>
          <w:rFonts w:hAnsi="宋体"/>
        </w:rPr>
      </w:pPr>
      <w:r>
        <w:rPr>
          <w:rFonts w:hAnsi="宋体"/>
        </w:rPr>
        <w:t>请注意本文件的某些内容可能涉及专利。本文件的发布机构不承担识别这些专利的责任</w:t>
      </w:r>
    </w:p>
    <w:p w14:paraId="4F5D3E84" w14:textId="77777777" w:rsidR="00977F70" w:rsidRDefault="005B0E51">
      <w:pPr>
        <w:pStyle w:val="affffffffffff0"/>
        <w:rPr>
          <w:rFonts w:hAnsi="宋体"/>
        </w:rPr>
      </w:pPr>
      <w:r>
        <w:rPr>
          <w:rFonts w:hAnsi="宋体"/>
        </w:rPr>
        <w:t>本文件由中国石油和化学工业联合会提出。</w:t>
      </w:r>
    </w:p>
    <w:p w14:paraId="47342B17" w14:textId="77777777" w:rsidR="00977F70" w:rsidRDefault="005B0E51">
      <w:pPr>
        <w:pStyle w:val="affffffffffff0"/>
        <w:rPr>
          <w:rFonts w:hAnsi="宋体"/>
        </w:rPr>
      </w:pPr>
      <w:r>
        <w:rPr>
          <w:rFonts w:hAnsi="宋体"/>
        </w:rPr>
        <w:t>本文件由全国橡胶与橡胶制品标准化技术委员会天然橡胶分技术委员会（SAC/TC 35/SC 8）归口。</w:t>
      </w:r>
    </w:p>
    <w:p w14:paraId="3765E2BA" w14:textId="1DFBBBBE" w:rsidR="00977F70" w:rsidRDefault="005B0E51">
      <w:pPr>
        <w:pStyle w:val="affffffffffff0"/>
        <w:rPr>
          <w:rFonts w:hAnsi="宋体"/>
        </w:rPr>
      </w:pPr>
      <w:r>
        <w:rPr>
          <w:rFonts w:hAnsi="宋体"/>
        </w:rPr>
        <w:t>本文件起草单位：</w:t>
      </w:r>
    </w:p>
    <w:p w14:paraId="5AB7DD73" w14:textId="77777777" w:rsidR="00977F70" w:rsidRDefault="005B0E51">
      <w:pPr>
        <w:pStyle w:val="affffffffffff0"/>
        <w:rPr>
          <w:rFonts w:hAnsi="宋体"/>
        </w:rPr>
      </w:pPr>
      <w:r>
        <w:rPr>
          <w:rFonts w:hAnsi="宋体"/>
        </w:rPr>
        <w:t xml:space="preserve">本文件主要起草人： </w:t>
      </w:r>
    </w:p>
    <w:p w14:paraId="1E6B5FD3" w14:textId="052B92D1" w:rsidR="00977F70" w:rsidRPr="00D05487" w:rsidRDefault="005B0E51" w:rsidP="00D05487">
      <w:pPr>
        <w:pStyle w:val="affffffffffff0"/>
      </w:pPr>
      <w:r w:rsidRPr="00D05487">
        <w:rPr>
          <w:rFonts w:hint="eastAsia"/>
        </w:rPr>
        <w:t>本文件于1983年首次发布，1992年第一次修订，2002年第二次修订，2014年第三次修订</w:t>
      </w:r>
      <w:r w:rsidRPr="00D05487">
        <w:t>,</w:t>
      </w:r>
      <w:r w:rsidRPr="00D05487">
        <w:rPr>
          <w:rFonts w:hint="eastAsia"/>
        </w:rPr>
        <w:t>本次为第四次修订。</w:t>
      </w:r>
    </w:p>
    <w:p w14:paraId="1847E1DE" w14:textId="77777777" w:rsidR="00977F70" w:rsidRPr="00D05487" w:rsidRDefault="00977F70">
      <w:pPr>
        <w:pStyle w:val="afffffc"/>
        <w:ind w:firstLine="420"/>
        <w:rPr>
          <w:highlight w:val="yellow"/>
        </w:rPr>
        <w:sectPr w:rsidR="00977F70" w:rsidRPr="00D05487">
          <w:pgSz w:w="11906" w:h="16838"/>
          <w:pgMar w:top="567" w:right="1134" w:bottom="1134" w:left="1134" w:header="1418" w:footer="1134" w:gutter="284"/>
          <w:pgNumType w:fmt="upperRoman"/>
          <w:cols w:space="425"/>
          <w:formProt w:val="0"/>
          <w:docGrid w:type="lines" w:linePitch="312"/>
        </w:sectPr>
      </w:pPr>
    </w:p>
    <w:p w14:paraId="18B0CEAD" w14:textId="77777777" w:rsidR="00977F70" w:rsidRPr="00D05487" w:rsidRDefault="00977F70">
      <w:pPr>
        <w:spacing w:line="20" w:lineRule="exact"/>
        <w:jc w:val="center"/>
        <w:rPr>
          <w:rFonts w:ascii="黑体" w:eastAsia="黑体" w:hAnsi="黑体"/>
          <w:sz w:val="32"/>
          <w:szCs w:val="32"/>
          <w:highlight w:val="yellow"/>
        </w:rPr>
      </w:pPr>
      <w:bookmarkStart w:id="26" w:name="BookMark4"/>
      <w:bookmarkEnd w:id="24"/>
    </w:p>
    <w:p w14:paraId="51F59232" w14:textId="77777777" w:rsidR="00977F70" w:rsidRPr="00D05487" w:rsidRDefault="00977F70">
      <w:pPr>
        <w:spacing w:line="20" w:lineRule="exact"/>
        <w:jc w:val="center"/>
        <w:rPr>
          <w:rFonts w:ascii="黑体" w:eastAsia="黑体" w:hAnsi="黑体"/>
          <w:sz w:val="32"/>
          <w:szCs w:val="32"/>
          <w:highlight w:val="yellow"/>
        </w:rPr>
      </w:pPr>
    </w:p>
    <w:bookmarkStart w:id="27" w:name="NEW_STAND_NAME" w:displacedByCustomXml="next"/>
    <w:sdt>
      <w:sdtPr>
        <w:rPr>
          <w:highlight w:val="yellow"/>
        </w:rPr>
        <w:tag w:val="NEW_STAND_NAME"/>
        <w:id w:val="595910757"/>
        <w:lock w:val="sdtLocked"/>
        <w:placeholder>
          <w:docPart w:val="2EF9E4CA3ED54BB58AB5964A88DE2201"/>
        </w:placeholder>
      </w:sdtPr>
      <w:sdtEndPr/>
      <w:sdtContent>
        <w:p w14:paraId="54F66FB7" w14:textId="77777777" w:rsidR="00977F70" w:rsidRPr="00D05487" w:rsidRDefault="005B0E51">
          <w:pPr>
            <w:pStyle w:val="affffffffff"/>
            <w:spacing w:beforeLines="100" w:before="312" w:afterLines="220" w:after="686"/>
            <w:rPr>
              <w:highlight w:val="yellow"/>
            </w:rPr>
          </w:pPr>
          <w:r>
            <w:rPr>
              <w:rFonts w:hint="eastAsia"/>
            </w:rPr>
            <w:t>天然生胶</w:t>
          </w:r>
          <w:r>
            <w:t xml:space="preserve"> 塑性保持率（PRI）的测定</w:t>
          </w:r>
        </w:p>
      </w:sdtContent>
    </w:sdt>
    <w:p w14:paraId="0D289A5F" w14:textId="77777777" w:rsidR="00977F70" w:rsidRDefault="005B0E51">
      <w:pPr>
        <w:pStyle w:val="affc"/>
        <w:numPr>
          <w:ilvl w:val="0"/>
          <w:numId w:val="0"/>
        </w:numPr>
        <w:spacing w:before="312" w:after="312"/>
        <w:ind w:firstLineChars="200" w:firstLine="420"/>
      </w:pPr>
      <w:bookmarkStart w:id="28" w:name="_Toc73695610"/>
      <w:bookmarkStart w:id="29" w:name="_Toc73695730"/>
      <w:bookmarkStart w:id="30" w:name="_Toc17233325"/>
      <w:bookmarkStart w:id="31" w:name="_Toc17233333"/>
      <w:bookmarkStart w:id="32" w:name="_Toc24884211"/>
      <w:bookmarkStart w:id="33" w:name="_Toc24884218"/>
      <w:bookmarkStart w:id="34" w:name="_Toc26648465"/>
      <w:bookmarkStart w:id="35" w:name="_Toc26718930"/>
      <w:bookmarkStart w:id="36" w:name="_Toc26986530"/>
      <w:bookmarkStart w:id="37" w:name="_Toc26986771"/>
      <w:bookmarkEnd w:id="27"/>
      <w:r>
        <w:rPr>
          <w:rFonts w:hint="eastAsia"/>
        </w:rPr>
        <w:t>警示——</w:t>
      </w:r>
      <w:r>
        <w:t>使用本</w:t>
      </w:r>
      <w:r>
        <w:rPr>
          <w:rFonts w:hint="eastAsia"/>
        </w:rPr>
        <w:t>文件</w:t>
      </w:r>
      <w:r>
        <w:t>的人员应有正规实验室工作的实践经验。本</w:t>
      </w:r>
      <w:r>
        <w:rPr>
          <w:rFonts w:hint="eastAsia"/>
        </w:rPr>
        <w:t>文件</w:t>
      </w:r>
      <w:r>
        <w:t>并未指出所有可能的安全问题。使用者有责任采取适应的安全和</w:t>
      </w:r>
      <w:r>
        <w:rPr>
          <w:rFonts w:hint="eastAsia"/>
        </w:rPr>
        <w:t>健康</w:t>
      </w:r>
      <w:r>
        <w:t>措施，并保证符合国家有关法规规定的条件。</w:t>
      </w:r>
      <w:bookmarkEnd w:id="28"/>
      <w:bookmarkEnd w:id="29"/>
    </w:p>
    <w:p w14:paraId="69B6EEA6" w14:textId="77777777" w:rsidR="00977F70" w:rsidRDefault="005B0E51">
      <w:pPr>
        <w:pStyle w:val="affc"/>
        <w:spacing w:before="312" w:after="312"/>
      </w:pPr>
      <w:bookmarkStart w:id="38" w:name="_Toc73695611"/>
      <w:bookmarkStart w:id="39" w:name="_Toc73695731"/>
      <w:r>
        <w:rPr>
          <w:rFonts w:hint="eastAsia"/>
        </w:rPr>
        <w:t>范围</w:t>
      </w:r>
      <w:bookmarkEnd w:id="30"/>
      <w:bookmarkEnd w:id="31"/>
      <w:bookmarkEnd w:id="32"/>
      <w:bookmarkEnd w:id="33"/>
      <w:bookmarkEnd w:id="34"/>
      <w:bookmarkEnd w:id="35"/>
      <w:bookmarkEnd w:id="36"/>
      <w:bookmarkEnd w:id="37"/>
      <w:bookmarkEnd w:id="38"/>
      <w:bookmarkEnd w:id="39"/>
    </w:p>
    <w:p w14:paraId="29EE42BA" w14:textId="73AC0D4E" w:rsidR="00977F70" w:rsidRDefault="005B0E51">
      <w:pPr>
        <w:autoSpaceDE w:val="0"/>
        <w:autoSpaceDN w:val="0"/>
        <w:spacing w:line="240" w:lineRule="atLeast"/>
        <w:ind w:firstLineChars="200" w:firstLine="420"/>
        <w:rPr>
          <w:rFonts w:ascii="宋体" w:hAnsi="宋体"/>
        </w:rPr>
      </w:pPr>
      <w:bookmarkStart w:id="40" w:name="_Toc17233326"/>
      <w:bookmarkStart w:id="41" w:name="_Toc17233334"/>
      <w:bookmarkStart w:id="42" w:name="_Toc24884212"/>
      <w:bookmarkStart w:id="43" w:name="_Toc24884219"/>
      <w:bookmarkStart w:id="44" w:name="_Toc26648466"/>
      <w:r>
        <w:rPr>
          <w:rFonts w:ascii="宋体" w:hAnsi="宋体"/>
        </w:rPr>
        <w:t>本文件</w:t>
      </w:r>
      <w:r w:rsidR="008938EA">
        <w:rPr>
          <w:rFonts w:ascii="宋体" w:hAnsi="宋体" w:hint="eastAsia"/>
        </w:rPr>
        <w:t>描述</w:t>
      </w:r>
      <w:r>
        <w:rPr>
          <w:rFonts w:ascii="宋体" w:hAnsi="宋体"/>
        </w:rPr>
        <w:t>了测定天然生胶塑性保持率（</w:t>
      </w:r>
      <w:r>
        <w:rPr>
          <w:rFonts w:ascii="宋体" w:hAnsi="宋体"/>
          <w:i/>
        </w:rPr>
        <w:t>PRI</w:t>
      </w:r>
      <w:r>
        <w:rPr>
          <w:rFonts w:ascii="宋体" w:hAnsi="宋体"/>
        </w:rPr>
        <w:t>）的方法。</w:t>
      </w:r>
    </w:p>
    <w:p w14:paraId="3482AD0B" w14:textId="77777777" w:rsidR="00977F70" w:rsidRDefault="005B0E51">
      <w:pPr>
        <w:autoSpaceDE w:val="0"/>
        <w:autoSpaceDN w:val="0"/>
        <w:spacing w:line="240" w:lineRule="atLeast"/>
        <w:ind w:firstLineChars="200" w:firstLine="420"/>
        <w:rPr>
          <w:rFonts w:ascii="宋体" w:hAnsi="宋体"/>
        </w:rPr>
      </w:pPr>
      <w:r>
        <w:rPr>
          <w:rFonts w:ascii="宋体" w:hAnsi="宋体"/>
        </w:rPr>
        <w:t>PRI是天然生胶耐热氧老化的量度，数值越高表明耐热氧老化性能越好。</w:t>
      </w:r>
      <w:r w:rsidRPr="00D05487">
        <w:rPr>
          <w:rFonts w:ascii="宋体" w:hAnsi="宋体"/>
        </w:rPr>
        <w:t>PRI不是</w:t>
      </w:r>
      <w:r>
        <w:rPr>
          <w:rFonts w:ascii="宋体" w:hAnsi="宋体"/>
        </w:rPr>
        <w:t>一个绝对值，对于不同的天然橡胶热氧老化后的塑性值无法给出绝对的分级。</w:t>
      </w:r>
    </w:p>
    <w:p w14:paraId="14353FD0" w14:textId="77777777" w:rsidR="00977F70" w:rsidRDefault="005B0E51">
      <w:pPr>
        <w:pStyle w:val="affc"/>
        <w:spacing w:before="312" w:after="312"/>
      </w:pPr>
      <w:bookmarkStart w:id="45" w:name="_Toc26718931"/>
      <w:bookmarkStart w:id="46" w:name="_Toc26986531"/>
      <w:bookmarkStart w:id="47" w:name="_Toc26986772"/>
      <w:bookmarkStart w:id="48" w:name="_Toc73695612"/>
      <w:bookmarkStart w:id="49" w:name="_Toc73695732"/>
      <w:r>
        <w:rPr>
          <w:rFonts w:hint="eastAsia"/>
        </w:rPr>
        <w:t>规范性引用文件</w:t>
      </w:r>
      <w:bookmarkEnd w:id="40"/>
      <w:bookmarkEnd w:id="41"/>
      <w:bookmarkEnd w:id="42"/>
      <w:bookmarkEnd w:id="43"/>
      <w:bookmarkEnd w:id="44"/>
      <w:bookmarkEnd w:id="45"/>
      <w:bookmarkEnd w:id="46"/>
      <w:bookmarkEnd w:id="47"/>
      <w:bookmarkEnd w:id="48"/>
      <w:bookmarkEnd w:id="49"/>
    </w:p>
    <w:sdt>
      <w:sdtPr>
        <w:rPr>
          <w:rFonts w:hint="eastAsia"/>
          <w:szCs w:val="21"/>
        </w:rPr>
        <w:id w:val="715848253"/>
        <w:placeholder>
          <w:docPart w:val="3D1CD076A0EE4A99B9EA0A5B2BAB0D0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9DDC69C" w14:textId="77777777" w:rsidR="00977F70" w:rsidRDefault="005B0E51">
          <w:pPr>
            <w:pStyle w:val="afffffc"/>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C19236B" w14:textId="77777777" w:rsidR="00977F70" w:rsidRDefault="005B0E51">
      <w:pPr>
        <w:pStyle w:val="affffffffffff0"/>
        <w:spacing w:line="20" w:lineRule="atLeast"/>
        <w:rPr>
          <w:rFonts w:hAnsi="宋体"/>
        </w:rPr>
      </w:pPr>
      <w:r>
        <w:rPr>
          <w:rFonts w:hAnsi="宋体"/>
        </w:rPr>
        <w:t>ISO 1795 天然生胶和合成生胶取样及制样方法</w:t>
      </w:r>
    </w:p>
    <w:p w14:paraId="5B70840E" w14:textId="77777777" w:rsidR="00977F70" w:rsidRDefault="005B0E51">
      <w:pPr>
        <w:pStyle w:val="affffffffffff0"/>
        <w:spacing w:line="20" w:lineRule="atLeast"/>
        <w:rPr>
          <w:rFonts w:hAnsi="宋体"/>
        </w:rPr>
      </w:pPr>
      <w:r>
        <w:rPr>
          <w:rFonts w:hAnsi="宋体"/>
        </w:rPr>
        <w:t xml:space="preserve">GB/T </w:t>
      </w:r>
      <w:r>
        <w:rPr>
          <w:rFonts w:hAnsi="宋体" w:hint="eastAsia"/>
        </w:rPr>
        <w:t xml:space="preserve">3510 </w:t>
      </w:r>
      <w:proofErr w:type="gramStart"/>
      <w:r>
        <w:rPr>
          <w:rFonts w:hAnsi="宋体" w:hint="eastAsia"/>
        </w:rPr>
        <w:t>未硫化胶</w:t>
      </w:r>
      <w:proofErr w:type="gramEnd"/>
      <w:r>
        <w:rPr>
          <w:rFonts w:hAnsi="宋体" w:hint="eastAsia"/>
        </w:rPr>
        <w:t>塑性的测定快速塑性计法（</w:t>
      </w:r>
      <w:r>
        <w:rPr>
          <w:rFonts w:hAnsi="宋体"/>
        </w:rPr>
        <w:t xml:space="preserve">GB/T </w:t>
      </w:r>
      <w:r>
        <w:rPr>
          <w:rFonts w:hAnsi="宋体" w:hint="eastAsia"/>
        </w:rPr>
        <w:t>3510-2006，ISO2007:1997，IDT）</w:t>
      </w:r>
    </w:p>
    <w:p w14:paraId="0686F22B" w14:textId="77777777" w:rsidR="00977F70" w:rsidRDefault="005B0E51">
      <w:pPr>
        <w:pStyle w:val="affffffffffff0"/>
        <w:spacing w:line="20" w:lineRule="atLeast"/>
        <w:rPr>
          <w:rFonts w:hAnsi="宋体"/>
        </w:rPr>
      </w:pPr>
      <w:r w:rsidRPr="00D05487">
        <w:rPr>
          <w:rFonts w:hAnsi="宋体"/>
        </w:rPr>
        <w:t xml:space="preserve">GB/T 6038 </w:t>
      </w:r>
      <w:r w:rsidRPr="00D05487">
        <w:rPr>
          <w:rFonts w:hAnsi="宋体" w:hint="eastAsia"/>
        </w:rPr>
        <w:t>橡胶试验胶料配料、混炼和</w:t>
      </w:r>
      <w:proofErr w:type="gramStart"/>
      <w:r w:rsidRPr="00D05487">
        <w:rPr>
          <w:rFonts w:hAnsi="宋体" w:hint="eastAsia"/>
        </w:rPr>
        <w:t>硫化</w:t>
      </w:r>
      <w:proofErr w:type="gramEnd"/>
      <w:r w:rsidRPr="00D05487">
        <w:rPr>
          <w:rFonts w:hAnsi="宋体" w:hint="eastAsia"/>
        </w:rPr>
        <w:t>设备及操作程序（</w:t>
      </w:r>
      <w:r>
        <w:rPr>
          <w:rFonts w:hAnsi="宋体"/>
        </w:rPr>
        <w:t xml:space="preserve">GB/T </w:t>
      </w:r>
      <w:r>
        <w:rPr>
          <w:rFonts w:hAnsi="宋体" w:hint="eastAsia"/>
        </w:rPr>
        <w:t>6038-2006，ISO2393:1994，MOD）</w:t>
      </w:r>
    </w:p>
    <w:p w14:paraId="02051060" w14:textId="77777777" w:rsidR="00977F70" w:rsidRDefault="005B0E51">
      <w:pPr>
        <w:pStyle w:val="affffffffffff0"/>
        <w:spacing w:line="20" w:lineRule="atLeast"/>
        <w:rPr>
          <w:rFonts w:hAnsi="宋体"/>
        </w:rPr>
      </w:pPr>
      <w:r w:rsidRPr="00D05487">
        <w:rPr>
          <w:rFonts w:hAnsi="宋体"/>
        </w:rPr>
        <w:t xml:space="preserve">GB/T 2941 </w:t>
      </w:r>
      <w:r w:rsidRPr="00D05487">
        <w:rPr>
          <w:rFonts w:hAnsi="宋体" w:hint="eastAsia"/>
        </w:rPr>
        <w:t>橡胶物理试验方法试</w:t>
      </w:r>
      <w:r>
        <w:rPr>
          <w:rFonts w:hAnsi="宋体" w:hint="eastAsia"/>
        </w:rPr>
        <w:t>样制备和调节通用程序（</w:t>
      </w:r>
      <w:r>
        <w:rPr>
          <w:rFonts w:hAnsi="宋体"/>
        </w:rPr>
        <w:t>GB/T 2941-2006</w:t>
      </w:r>
      <w:r>
        <w:rPr>
          <w:rFonts w:hAnsi="宋体" w:hint="eastAsia"/>
        </w:rPr>
        <w:t>，ISO23529:2004,IDT）</w:t>
      </w:r>
    </w:p>
    <w:p w14:paraId="1751E18F" w14:textId="77777777" w:rsidR="00977F70" w:rsidRDefault="005B0E51">
      <w:pPr>
        <w:pStyle w:val="affc"/>
        <w:spacing w:before="312" w:after="312"/>
      </w:pPr>
      <w:bookmarkStart w:id="50" w:name="_Toc73695613"/>
      <w:bookmarkStart w:id="51" w:name="_Toc73695733"/>
      <w:r>
        <w:rPr>
          <w:rFonts w:hint="eastAsia"/>
          <w:szCs w:val="21"/>
        </w:rPr>
        <w:t>术语和定义</w:t>
      </w:r>
      <w:bookmarkEnd w:id="50"/>
      <w:bookmarkEnd w:id="51"/>
    </w:p>
    <w:bookmarkStart w:id="52" w:name="_Toc26986532" w:displacedByCustomXml="next"/>
    <w:bookmarkEnd w:id="52" w:displacedByCustomXml="next"/>
    <w:sdt>
      <w:sdtPr>
        <w:id w:val="-1909835108"/>
        <w:placeholder>
          <w:docPart w:val="3D1CD076A0EE4A99B9EA0A5B2BAB0D0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B46E4A6" w14:textId="77777777" w:rsidR="00977F70" w:rsidRDefault="005B0E51">
          <w:pPr>
            <w:pStyle w:val="afffffc"/>
            <w:ind w:firstLine="420"/>
          </w:pPr>
          <w:r>
            <w:t>下列术语和定义适用于本文件。</w:t>
          </w:r>
        </w:p>
      </w:sdtContent>
    </w:sdt>
    <w:p w14:paraId="29BE798A" w14:textId="77777777" w:rsidR="00977F70" w:rsidRDefault="005B0E51">
      <w:pPr>
        <w:pStyle w:val="afffffffffffb"/>
        <w:ind w:left="420" w:hangingChars="200" w:hanging="420"/>
        <w:rPr>
          <w:rFonts w:ascii="黑体" w:eastAsia="黑体" w:hAnsi="黑体"/>
        </w:rPr>
      </w:pPr>
      <w:r>
        <w:rPr>
          <w:rFonts w:ascii="黑体" w:eastAsia="黑体" w:hAnsi="黑体"/>
        </w:rPr>
        <w:br/>
      </w:r>
      <w:r>
        <w:rPr>
          <w:rFonts w:ascii="黑体" w:eastAsia="黑体" w:hAnsi="黑体" w:hint="eastAsia"/>
        </w:rPr>
        <w:t>塑性值  plasticity number</w:t>
      </w:r>
    </w:p>
    <w:p w14:paraId="0B4976AE" w14:textId="77777777" w:rsidR="00977F70" w:rsidRDefault="005B0E51">
      <w:pPr>
        <w:pStyle w:val="afffffc"/>
        <w:ind w:firstLine="420"/>
      </w:pPr>
      <w:r>
        <w:t>在</w:t>
      </w:r>
      <w:r>
        <w:rPr>
          <w:rFonts w:hint="eastAsia"/>
        </w:rPr>
        <w:t>规定</w:t>
      </w:r>
      <w:r>
        <w:t>的压力</w:t>
      </w:r>
      <w:r>
        <w:rPr>
          <w:rFonts w:hint="eastAsia"/>
        </w:rPr>
        <w:t>、</w:t>
      </w:r>
      <w:r>
        <w:t>时间和温度条件</w:t>
      </w:r>
      <w:r>
        <w:rPr>
          <w:rFonts w:hint="eastAsia"/>
        </w:rPr>
        <w:t>下，以试样发生形变</w:t>
      </w:r>
      <w:r>
        <w:t>后的高度</w:t>
      </w:r>
      <w:r>
        <w:rPr>
          <w:rFonts w:hint="eastAsia"/>
        </w:rPr>
        <w:t>作为塑性的量度。</w:t>
      </w:r>
    </w:p>
    <w:p w14:paraId="1C5AB8FF" w14:textId="77777777" w:rsidR="00977F70" w:rsidRDefault="005B0E51">
      <w:pPr>
        <w:pStyle w:val="afffffffffffb"/>
        <w:ind w:left="420" w:hangingChars="200" w:hanging="420"/>
        <w:rPr>
          <w:rFonts w:ascii="黑体" w:eastAsia="黑体" w:hAnsi="黑体"/>
        </w:rPr>
      </w:pPr>
      <w:r>
        <w:rPr>
          <w:rFonts w:ascii="黑体" w:eastAsia="黑体" w:hAnsi="黑体"/>
        </w:rPr>
        <w:br/>
      </w:r>
      <w:r>
        <w:rPr>
          <w:rFonts w:ascii="黑体" w:eastAsia="黑体" w:hAnsi="黑体" w:hint="eastAsia"/>
        </w:rPr>
        <w:t>塑性保持率  plasticity retention index</w:t>
      </w:r>
    </w:p>
    <w:p w14:paraId="5F77C28F" w14:textId="77777777" w:rsidR="00977F70" w:rsidRDefault="005B0E51">
      <w:pPr>
        <w:pStyle w:val="afffffc"/>
        <w:ind w:firstLine="420"/>
        <w:rPr>
          <w:rFonts w:hAnsi="宋体"/>
        </w:rPr>
      </w:pPr>
      <w:r>
        <w:rPr>
          <w:rFonts w:hAnsi="宋体"/>
        </w:rPr>
        <w:t>试样在140 ℃的热空气中老化30 </w:t>
      </w:r>
      <w:r>
        <w:rPr>
          <w:rFonts w:hAnsi="宋体" w:hint="eastAsia"/>
        </w:rPr>
        <w:t>m</w:t>
      </w:r>
      <w:r>
        <w:rPr>
          <w:rFonts w:hAnsi="宋体"/>
        </w:rPr>
        <w:t>in后</w:t>
      </w:r>
      <w:r>
        <w:rPr>
          <w:rFonts w:hAnsi="宋体" w:hint="eastAsia"/>
        </w:rPr>
        <w:t>的</w:t>
      </w:r>
      <w:r>
        <w:rPr>
          <w:rFonts w:hAnsi="宋体"/>
        </w:rPr>
        <w:t>塑性值与老化前的塑性值（3.1）之比。</w:t>
      </w:r>
    </w:p>
    <w:p w14:paraId="106FE36F" w14:textId="77777777" w:rsidR="00977F70" w:rsidRDefault="005B0E51">
      <w:pPr>
        <w:pStyle w:val="affc"/>
        <w:spacing w:before="312" w:after="312"/>
      </w:pPr>
      <w:bookmarkStart w:id="53" w:name="_Toc73695614"/>
      <w:bookmarkStart w:id="54" w:name="_Toc73695734"/>
      <w:r>
        <w:rPr>
          <w:rFonts w:hint="eastAsia"/>
        </w:rPr>
        <w:t>原理</w:t>
      </w:r>
      <w:bookmarkEnd w:id="53"/>
      <w:bookmarkEnd w:id="54"/>
    </w:p>
    <w:p w14:paraId="2F74D9FD" w14:textId="77777777" w:rsidR="00977F70" w:rsidRDefault="005B0E51">
      <w:pPr>
        <w:autoSpaceDE w:val="0"/>
        <w:autoSpaceDN w:val="0"/>
        <w:spacing w:line="240" w:lineRule="auto"/>
        <w:ind w:firstLineChars="200" w:firstLine="420"/>
        <w:rPr>
          <w:rFonts w:ascii="宋体" w:hAnsi="宋体"/>
        </w:rPr>
      </w:pPr>
      <w:r>
        <w:rPr>
          <w:rFonts w:ascii="宋体" w:hAnsi="宋体" w:hint="eastAsia"/>
        </w:rPr>
        <w:t>使用</w:t>
      </w:r>
      <w:r>
        <w:rPr>
          <w:rFonts w:ascii="宋体" w:hAnsi="宋体"/>
        </w:rPr>
        <w:t>带有一个直径为10</w:t>
      </w:r>
      <w:r>
        <w:rPr>
          <w:rFonts w:hAnsi="宋体"/>
        </w:rPr>
        <w:t> </w:t>
      </w:r>
      <w:r>
        <w:rPr>
          <w:rFonts w:ascii="宋体" w:hAnsi="宋体"/>
        </w:rPr>
        <w:t xml:space="preserve">mm 压头的平行板式塑性计，按GB/T </w:t>
      </w:r>
      <w:r>
        <w:rPr>
          <w:rFonts w:ascii="宋体" w:hAnsi="宋体" w:hint="eastAsia"/>
        </w:rPr>
        <w:t>3510</w:t>
      </w:r>
      <w:r>
        <w:rPr>
          <w:rFonts w:ascii="宋体" w:hAnsi="宋体"/>
        </w:rPr>
        <w:t>规定的操作程序，测定未老化试样和在140</w:t>
      </w:r>
      <w:r>
        <w:rPr>
          <w:rFonts w:hAnsi="宋体"/>
        </w:rPr>
        <w:t> </w:t>
      </w:r>
      <w:r>
        <w:rPr>
          <w:rFonts w:ascii="宋体" w:hAnsi="宋体"/>
        </w:rPr>
        <w:t>℃老化箱内加热老化30</w:t>
      </w:r>
      <w:r>
        <w:rPr>
          <w:rFonts w:hAnsi="宋体"/>
        </w:rPr>
        <w:t> </w:t>
      </w:r>
      <w:r>
        <w:rPr>
          <w:rFonts w:ascii="宋体" w:hAnsi="宋体"/>
        </w:rPr>
        <w:t>min后试样的快速塑性值。</w:t>
      </w:r>
    </w:p>
    <w:p w14:paraId="30DB8F62" w14:textId="77777777" w:rsidR="00977F70" w:rsidRDefault="005B0E51">
      <w:pPr>
        <w:pStyle w:val="afffffc"/>
        <w:ind w:firstLine="420"/>
        <w:rPr>
          <w:rFonts w:hAnsi="宋体"/>
        </w:rPr>
      </w:pPr>
      <w:r>
        <w:rPr>
          <w:rFonts w:hAnsi="宋体"/>
        </w:rPr>
        <w:t>PRI是试样加热老化后快速塑性值与加热</w:t>
      </w:r>
      <w:r>
        <w:rPr>
          <w:rFonts w:hAnsi="宋体" w:hint="eastAsia"/>
        </w:rPr>
        <w:t>老化</w:t>
      </w:r>
      <w:r>
        <w:rPr>
          <w:rFonts w:hAnsi="宋体"/>
        </w:rPr>
        <w:t>前快速塑性值之比乘以100</w:t>
      </w:r>
      <w:r>
        <w:rPr>
          <w:rFonts w:hAnsi="宋体" w:hint="eastAsia"/>
        </w:rPr>
        <w:t>。</w:t>
      </w:r>
    </w:p>
    <w:p w14:paraId="72187F96" w14:textId="77777777" w:rsidR="00977F70" w:rsidRDefault="005B0E51">
      <w:pPr>
        <w:pStyle w:val="affc"/>
        <w:spacing w:before="312" w:after="312"/>
      </w:pPr>
      <w:bookmarkStart w:id="55" w:name="_Toc73695615"/>
      <w:bookmarkStart w:id="56" w:name="_Toc73695735"/>
      <w:r>
        <w:rPr>
          <w:rFonts w:hint="eastAsia"/>
        </w:rPr>
        <w:t>仪器</w:t>
      </w:r>
      <w:bookmarkEnd w:id="55"/>
      <w:bookmarkEnd w:id="56"/>
    </w:p>
    <w:p w14:paraId="30E3874B" w14:textId="77777777" w:rsidR="00977F70" w:rsidRDefault="005B0E51">
      <w:pPr>
        <w:pStyle w:val="affd"/>
        <w:spacing w:before="156" w:after="156"/>
        <w:rPr>
          <w:rFonts w:ascii="宋体" w:eastAsia="宋体" w:hAnsi="宋体"/>
        </w:rPr>
      </w:pPr>
      <w:bookmarkStart w:id="57" w:name="_Toc73695616"/>
      <w:r>
        <w:rPr>
          <w:rFonts w:hint="eastAsia"/>
        </w:rPr>
        <w:t>平行板式塑性计，</w:t>
      </w:r>
      <w:r>
        <w:rPr>
          <w:rFonts w:ascii="宋体" w:eastAsia="宋体" w:hAnsi="宋体" w:hint="eastAsia"/>
        </w:rPr>
        <w:t>符合</w:t>
      </w:r>
      <w:r>
        <w:rPr>
          <w:rFonts w:ascii="宋体" w:hAnsi="宋体"/>
        </w:rPr>
        <w:t xml:space="preserve">GB/T </w:t>
      </w:r>
      <w:r>
        <w:rPr>
          <w:rFonts w:ascii="宋体" w:hAnsi="宋体" w:hint="eastAsia"/>
        </w:rPr>
        <w:t>3510</w:t>
      </w:r>
      <w:r>
        <w:rPr>
          <w:rFonts w:ascii="宋体" w:eastAsia="宋体" w:hAnsi="宋体" w:hint="eastAsia"/>
        </w:rPr>
        <w:t>的规定，带有一个直径10</w:t>
      </w:r>
      <w:r>
        <w:rPr>
          <w:rFonts w:hAnsi="宋体"/>
        </w:rPr>
        <w:t> </w:t>
      </w:r>
      <w:r>
        <w:rPr>
          <w:rFonts w:ascii="宋体" w:eastAsia="宋体" w:hAnsi="宋体" w:hint="eastAsia"/>
        </w:rPr>
        <w:t>mm的压头。</w:t>
      </w:r>
      <w:bookmarkEnd w:id="57"/>
    </w:p>
    <w:p w14:paraId="23CA0E02" w14:textId="77777777" w:rsidR="00977F70" w:rsidRDefault="005B0E51">
      <w:pPr>
        <w:pStyle w:val="affd"/>
        <w:spacing w:before="156" w:after="156"/>
        <w:rPr>
          <w:rFonts w:ascii="宋体" w:eastAsia="宋体" w:hAnsi="宋体"/>
        </w:rPr>
      </w:pPr>
      <w:bookmarkStart w:id="58" w:name="_Toc73695617"/>
      <w:r>
        <w:rPr>
          <w:rFonts w:hint="eastAsia"/>
        </w:rPr>
        <w:lastRenderedPageBreak/>
        <w:t>裁片机，</w:t>
      </w:r>
      <w:r>
        <w:rPr>
          <w:rFonts w:ascii="宋体" w:eastAsia="宋体" w:hAnsi="宋体" w:hint="eastAsia"/>
        </w:rPr>
        <w:t>符合</w:t>
      </w:r>
      <w:r>
        <w:rPr>
          <w:rFonts w:ascii="宋体" w:hAnsi="宋体"/>
        </w:rPr>
        <w:t xml:space="preserve">GB/T </w:t>
      </w:r>
      <w:r>
        <w:rPr>
          <w:rFonts w:ascii="宋体" w:hAnsi="宋体" w:hint="eastAsia"/>
        </w:rPr>
        <w:t>3510</w:t>
      </w:r>
      <w:r>
        <w:rPr>
          <w:rFonts w:ascii="宋体" w:eastAsia="宋体" w:hAnsi="宋体" w:hint="eastAsia"/>
        </w:rPr>
        <w:t>的规定，能够将用于试验的样品压至约3</w:t>
      </w:r>
      <w:r>
        <w:rPr>
          <w:rFonts w:hAnsi="宋体"/>
        </w:rPr>
        <w:t> </w:t>
      </w:r>
      <w:r>
        <w:rPr>
          <w:rFonts w:ascii="宋体" w:eastAsia="宋体" w:hAnsi="宋体" w:hint="eastAsia"/>
        </w:rPr>
        <w:t>mm的厚度，并冲切出直径约13</w:t>
      </w:r>
      <w:r>
        <w:rPr>
          <w:rFonts w:hAnsi="宋体"/>
        </w:rPr>
        <w:t> </w:t>
      </w:r>
      <w:r>
        <w:rPr>
          <w:rFonts w:ascii="宋体" w:eastAsia="宋体" w:hAnsi="宋体" w:hint="eastAsia"/>
        </w:rPr>
        <w:t>mm的圆片，以制备试样。</w:t>
      </w:r>
      <w:bookmarkEnd w:id="58"/>
    </w:p>
    <w:p w14:paraId="19881A53" w14:textId="77777777" w:rsidR="00977F70" w:rsidRDefault="005B0E51">
      <w:pPr>
        <w:pStyle w:val="affd"/>
        <w:spacing w:before="156" w:after="156"/>
        <w:rPr>
          <w:rFonts w:ascii="宋体" w:eastAsia="宋体" w:hAnsi="宋体"/>
        </w:rPr>
      </w:pPr>
      <w:bookmarkStart w:id="59" w:name="_Toc73695618"/>
      <w:r>
        <w:rPr>
          <w:rFonts w:hint="eastAsia"/>
        </w:rPr>
        <w:t>厚度计，</w:t>
      </w:r>
      <w:r>
        <w:rPr>
          <w:rFonts w:ascii="宋体" w:eastAsia="宋体" w:hAnsi="宋体" w:hint="eastAsia"/>
        </w:rPr>
        <w:t>具有分度单位为0.01</w:t>
      </w:r>
      <w:r>
        <w:rPr>
          <w:rFonts w:hAnsi="宋体"/>
        </w:rPr>
        <w:t> </w:t>
      </w:r>
      <w:r>
        <w:rPr>
          <w:rFonts w:ascii="宋体" w:eastAsia="宋体" w:hAnsi="宋体" w:hint="eastAsia"/>
        </w:rPr>
        <w:t>mm的刻度盘，装有直径约10</w:t>
      </w:r>
      <w:r>
        <w:rPr>
          <w:rFonts w:hAnsi="宋体"/>
        </w:rPr>
        <w:t> </w:t>
      </w:r>
      <w:r>
        <w:rPr>
          <w:rFonts w:ascii="宋体" w:eastAsia="宋体" w:hAnsi="宋体" w:hint="eastAsia"/>
        </w:rPr>
        <w:t>mm的平面触头，操作压力为20</w:t>
      </w:r>
      <w:r>
        <w:rPr>
          <w:rFonts w:hAnsi="宋体"/>
        </w:rPr>
        <w:t> </w:t>
      </w:r>
      <w:r>
        <w:rPr>
          <w:rFonts w:ascii="宋体" w:eastAsia="宋体" w:hAnsi="宋体" w:hint="eastAsia"/>
        </w:rPr>
        <w:t>KPa±3</w:t>
      </w:r>
      <w:r>
        <w:rPr>
          <w:rFonts w:hAnsi="宋体"/>
        </w:rPr>
        <w:t> </w:t>
      </w:r>
      <w:r>
        <w:rPr>
          <w:rFonts w:ascii="宋体" w:eastAsia="宋体" w:hAnsi="宋体" w:hint="eastAsia"/>
        </w:rPr>
        <w:t>KPa。</w:t>
      </w:r>
      <w:bookmarkEnd w:id="59"/>
    </w:p>
    <w:p w14:paraId="1566B374" w14:textId="77777777" w:rsidR="00977F70" w:rsidRDefault="005B0E51">
      <w:pPr>
        <w:pStyle w:val="affd"/>
        <w:spacing w:before="156" w:after="156"/>
      </w:pPr>
      <w:bookmarkStart w:id="60" w:name="_Toc73695619"/>
      <w:r>
        <w:rPr>
          <w:rFonts w:hint="eastAsia"/>
        </w:rPr>
        <w:t>实验室开放式炼胶机，</w:t>
      </w:r>
      <w:r>
        <w:rPr>
          <w:rFonts w:ascii="宋体" w:eastAsia="宋体" w:hAnsi="宋体" w:hint="eastAsia"/>
        </w:rPr>
        <w:t>符合</w:t>
      </w:r>
      <w:r>
        <w:rPr>
          <w:rFonts w:ascii="宋体" w:eastAsia="宋体" w:hAnsi="宋体"/>
        </w:rPr>
        <w:t xml:space="preserve">GB/T </w:t>
      </w:r>
      <w:r>
        <w:rPr>
          <w:rFonts w:ascii="宋体" w:eastAsia="宋体" w:hAnsi="宋体" w:hint="eastAsia"/>
        </w:rPr>
        <w:t>6038的规定，但须具备如下特征：</w:t>
      </w:r>
      <w:bookmarkEnd w:id="60"/>
    </w:p>
    <w:p w14:paraId="1FFF1FB1" w14:textId="77777777" w:rsidR="00977F70" w:rsidRDefault="005B0E51">
      <w:pPr>
        <w:pStyle w:val="afffffc"/>
        <w:ind w:firstLineChars="300" w:firstLine="630"/>
        <w:rPr>
          <w:rFonts w:hAnsi="宋体"/>
        </w:rPr>
      </w:pPr>
      <w:r>
        <w:rPr>
          <w:rFonts w:hAnsi="宋体"/>
        </w:rPr>
        <w:t>——滚筒直径：             150 mm～250 mm</w:t>
      </w:r>
    </w:p>
    <w:p w14:paraId="196F85C5" w14:textId="77777777" w:rsidR="00977F70" w:rsidRDefault="005B0E51">
      <w:pPr>
        <w:pStyle w:val="afffffc"/>
        <w:ind w:firstLineChars="300" w:firstLine="630"/>
        <w:rPr>
          <w:rFonts w:hAnsi="宋体"/>
        </w:rPr>
      </w:pPr>
      <w:r>
        <w:rPr>
          <w:rFonts w:hAnsi="宋体"/>
        </w:rPr>
        <w:t>——后（快）滚筒线速度：     14.6 m/min±0.5 m/min</w:t>
      </w:r>
    </w:p>
    <w:p w14:paraId="666BA072" w14:textId="77777777" w:rsidR="00977F70" w:rsidRDefault="005B0E51">
      <w:pPr>
        <w:pStyle w:val="afffffc"/>
        <w:ind w:firstLineChars="300" w:firstLine="630"/>
        <w:rPr>
          <w:rFonts w:hAnsi="宋体"/>
        </w:rPr>
      </w:pPr>
      <w:r>
        <w:rPr>
          <w:rFonts w:hAnsi="宋体"/>
        </w:rPr>
        <w:t>——滚筒速比：               1：1</w:t>
      </w:r>
      <w:r>
        <w:rPr>
          <w:rFonts w:hAnsi="宋体" w:hint="eastAsia"/>
        </w:rPr>
        <w:t>.</w:t>
      </w:r>
      <w:r>
        <w:rPr>
          <w:rFonts w:hAnsi="宋体"/>
        </w:rPr>
        <w:t>4</w:t>
      </w:r>
    </w:p>
    <w:p w14:paraId="49F71300" w14:textId="77777777" w:rsidR="00977F70" w:rsidRDefault="005B0E51">
      <w:pPr>
        <w:pStyle w:val="afffffc"/>
        <w:ind w:firstLineChars="300" w:firstLine="630"/>
        <w:rPr>
          <w:rFonts w:hAnsi="宋体"/>
        </w:rPr>
      </w:pPr>
      <w:r>
        <w:rPr>
          <w:rFonts w:hAnsi="宋体"/>
        </w:rPr>
        <w:t>——温度：                   27 ℃±3 ℃</w:t>
      </w:r>
    </w:p>
    <w:p w14:paraId="26A0BBD2" w14:textId="77777777" w:rsidR="00977F70" w:rsidRDefault="005B0E51">
      <w:pPr>
        <w:pStyle w:val="afffffc"/>
        <w:ind w:firstLineChars="300" w:firstLine="630"/>
        <w:rPr>
          <w:rFonts w:hAnsi="宋体"/>
        </w:rPr>
      </w:pPr>
      <w:r>
        <w:rPr>
          <w:rFonts w:hAnsi="宋体"/>
        </w:rPr>
        <w:t>——挡板间的滚筒长度：       265 mm±15 mm</w:t>
      </w:r>
    </w:p>
    <w:p w14:paraId="7F523270" w14:textId="77777777" w:rsidR="00977F70" w:rsidRDefault="005B0E51">
      <w:pPr>
        <w:pStyle w:val="affd"/>
        <w:spacing w:before="156" w:after="156"/>
        <w:rPr>
          <w:rFonts w:ascii="宋体" w:eastAsia="宋体" w:hAnsi="宋体"/>
        </w:rPr>
      </w:pPr>
      <w:bookmarkStart w:id="61" w:name="_Toc73695620"/>
      <w:r>
        <w:rPr>
          <w:rFonts w:hint="eastAsia"/>
        </w:rPr>
        <w:t>老化箱，</w:t>
      </w:r>
      <w:r>
        <w:rPr>
          <w:rFonts w:ascii="宋体" w:eastAsia="宋体" w:hAnsi="宋体" w:hint="eastAsia"/>
        </w:rPr>
        <w:t>在140</w:t>
      </w:r>
      <w:r>
        <w:rPr>
          <w:rFonts w:hAnsi="宋体"/>
        </w:rPr>
        <w:t> </w:t>
      </w:r>
      <w:r>
        <w:rPr>
          <w:rFonts w:ascii="宋体" w:eastAsia="宋体" w:hAnsi="宋体"/>
        </w:rPr>
        <w:t>℃</w:t>
      </w:r>
      <w:r>
        <w:rPr>
          <w:rFonts w:ascii="宋体" w:eastAsia="宋体" w:hAnsi="宋体" w:hint="eastAsia"/>
        </w:rPr>
        <w:t>下满足以下要求：</w:t>
      </w:r>
      <w:bookmarkEnd w:id="61"/>
    </w:p>
    <w:p w14:paraId="0F65FA03" w14:textId="77777777" w:rsidR="00977F70" w:rsidRDefault="005B0E51">
      <w:pPr>
        <w:pStyle w:val="afffffc"/>
        <w:ind w:firstLineChars="300" w:firstLine="630"/>
      </w:pPr>
      <w:r>
        <w:rPr>
          <w:rFonts w:hint="eastAsia"/>
        </w:rPr>
        <w:t>——30</w:t>
      </w:r>
      <w:r>
        <w:rPr>
          <w:rFonts w:hAnsi="宋体"/>
        </w:rPr>
        <w:t> </w:t>
      </w:r>
      <w:r>
        <w:t>min</w:t>
      </w:r>
      <w:r>
        <w:rPr>
          <w:rFonts w:hint="eastAsia"/>
        </w:rPr>
        <w:t>的时间段</w:t>
      </w:r>
      <w:r>
        <w:t>内试样附近的温度应</w:t>
      </w:r>
      <w:r>
        <w:rPr>
          <w:rFonts w:hint="eastAsia"/>
        </w:rPr>
        <w:t>能</w:t>
      </w:r>
      <w:r>
        <w:t>控制在</w:t>
      </w:r>
      <w:r>
        <w:t>±</w:t>
      </w:r>
      <w:r>
        <w:t>0.5</w:t>
      </w:r>
      <w:r>
        <w:rPr>
          <w:rFonts w:hAnsi="宋体"/>
        </w:rPr>
        <w:t> ℃</w:t>
      </w:r>
      <w:r>
        <w:t>以内</w:t>
      </w:r>
      <w:r>
        <w:rPr>
          <w:rFonts w:hint="eastAsia"/>
        </w:rPr>
        <w:t>。</w:t>
      </w:r>
    </w:p>
    <w:p w14:paraId="5634FA5D" w14:textId="77777777" w:rsidR="00977F70" w:rsidRDefault="005B0E51">
      <w:pPr>
        <w:pStyle w:val="afffffc"/>
        <w:ind w:firstLineChars="300" w:firstLine="630"/>
      </w:pPr>
      <w:r>
        <w:rPr>
          <w:rFonts w:hint="eastAsia"/>
        </w:rPr>
        <w:t>——</w:t>
      </w:r>
      <w:r>
        <w:t>托盘和</w:t>
      </w:r>
      <w:proofErr w:type="gramStart"/>
      <w:r>
        <w:t>碟放入</w:t>
      </w:r>
      <w:proofErr w:type="gramEnd"/>
      <w:r>
        <w:t>老化箱后，</w:t>
      </w:r>
      <w:r>
        <w:rPr>
          <w:rFonts w:hint="eastAsia"/>
        </w:rPr>
        <w:t>老化箱及托盘和</w:t>
      </w:r>
      <w:proofErr w:type="gramStart"/>
      <w:r>
        <w:rPr>
          <w:rFonts w:hint="eastAsia"/>
        </w:rPr>
        <w:t>碟的</w:t>
      </w:r>
      <w:proofErr w:type="gramEnd"/>
      <w:r>
        <w:t>温度</w:t>
      </w:r>
      <w:r>
        <w:rPr>
          <w:rFonts w:hint="eastAsia"/>
        </w:rPr>
        <w:t>应能</w:t>
      </w:r>
      <w:r>
        <w:t>在5min内回升到设定温度的1</w:t>
      </w:r>
      <w:r>
        <w:rPr>
          <w:rFonts w:hAnsi="宋体"/>
        </w:rPr>
        <w:t> ℃</w:t>
      </w:r>
      <w:r>
        <w:t>之内</w:t>
      </w:r>
      <w:r>
        <w:rPr>
          <w:rFonts w:hAnsi="宋体"/>
        </w:rPr>
        <w:t>。</w:t>
      </w:r>
    </w:p>
    <w:p w14:paraId="4975A13E" w14:textId="77777777" w:rsidR="00977F70" w:rsidRDefault="005B0E51">
      <w:pPr>
        <w:pStyle w:val="afffffc"/>
        <w:ind w:firstLineChars="300" w:firstLine="630"/>
      </w:pPr>
      <w:r>
        <w:rPr>
          <w:rFonts w:hint="eastAsia"/>
        </w:rPr>
        <w:t>——</w:t>
      </w:r>
      <w:r>
        <w:t>每小时</w:t>
      </w:r>
      <w:r>
        <w:rPr>
          <w:rFonts w:hint="eastAsia"/>
        </w:rPr>
        <w:t>应能</w:t>
      </w:r>
      <w:r>
        <w:t>换气10</w:t>
      </w:r>
      <w:r>
        <w:rPr>
          <w:rFonts w:hAnsi="宋体"/>
        </w:rPr>
        <w:t> </w:t>
      </w:r>
      <w:r>
        <w:t>次，或者老化箱的空气挡板可以设置成半开放</w:t>
      </w:r>
      <w:r>
        <w:rPr>
          <w:rFonts w:hint="eastAsia"/>
        </w:rPr>
        <w:t>。</w:t>
      </w:r>
    </w:p>
    <w:p w14:paraId="40B7B119" w14:textId="77777777" w:rsidR="00977F70" w:rsidRDefault="005B0E51">
      <w:pPr>
        <w:pStyle w:val="afff2"/>
      </w:pPr>
      <w:r>
        <w:rPr>
          <w:rFonts w:hint="eastAsia"/>
        </w:rPr>
        <w:t>附录A是增加的有关老化箱换气的次数。</w:t>
      </w:r>
    </w:p>
    <w:p w14:paraId="6211E34C" w14:textId="77777777" w:rsidR="00977F70" w:rsidRDefault="005B0E51">
      <w:pPr>
        <w:pStyle w:val="affd"/>
        <w:spacing w:before="156" w:after="156"/>
        <w:rPr>
          <w:rFonts w:ascii="宋体" w:eastAsia="宋体" w:hAnsi="宋体"/>
        </w:rPr>
      </w:pPr>
      <w:bookmarkStart w:id="62" w:name="_Toc73695621"/>
      <w:r>
        <w:rPr>
          <w:rFonts w:hint="eastAsia"/>
        </w:rPr>
        <w:t>轻质铝碟和托盘，</w:t>
      </w:r>
      <w:r>
        <w:rPr>
          <w:rFonts w:ascii="宋体" w:eastAsia="宋体" w:hAnsi="宋体" w:hint="eastAsia"/>
        </w:rPr>
        <w:t>具低热容量。</w:t>
      </w:r>
      <w:bookmarkEnd w:id="62"/>
    </w:p>
    <w:p w14:paraId="6349C4EE" w14:textId="77777777" w:rsidR="00977F70" w:rsidRDefault="005B0E51">
      <w:pPr>
        <w:pStyle w:val="afffffc"/>
        <w:ind w:firstLine="420"/>
      </w:pPr>
      <w:r>
        <w:rPr>
          <w:rFonts w:hint="eastAsia"/>
        </w:rPr>
        <w:t>铝</w:t>
      </w:r>
      <w:r>
        <w:t>碟和托盘的尺寸应适</w:t>
      </w:r>
      <w:r>
        <w:rPr>
          <w:rFonts w:hint="eastAsia"/>
        </w:rPr>
        <w:t>合</w:t>
      </w:r>
      <w:r>
        <w:t>老化箱的尺寸</w:t>
      </w:r>
      <w:r>
        <w:rPr>
          <w:rFonts w:hint="eastAsia"/>
        </w:rPr>
        <w:t>。</w:t>
      </w:r>
    </w:p>
    <w:p w14:paraId="2014D500" w14:textId="77777777" w:rsidR="00977F70" w:rsidRDefault="005B0E51">
      <w:pPr>
        <w:pStyle w:val="affd"/>
        <w:spacing w:before="156" w:after="156"/>
        <w:rPr>
          <w:rFonts w:ascii="Times New Roman" w:eastAsia="宋体"/>
        </w:rPr>
      </w:pPr>
      <w:bookmarkStart w:id="63" w:name="_Toc73695622"/>
      <w:r>
        <w:rPr>
          <w:rFonts w:hint="eastAsia"/>
        </w:rPr>
        <w:t>薄纸，</w:t>
      </w:r>
      <w:r>
        <w:rPr>
          <w:rFonts w:ascii="宋体" w:eastAsia="宋体" w:hAnsi="宋体"/>
        </w:rPr>
        <w:t>符合</w:t>
      </w:r>
      <w:r>
        <w:rPr>
          <w:rFonts w:ascii="宋体" w:hAnsi="宋体"/>
        </w:rPr>
        <w:t xml:space="preserve">GB/T </w:t>
      </w:r>
      <w:r>
        <w:rPr>
          <w:rFonts w:ascii="宋体" w:hAnsi="宋体" w:hint="eastAsia"/>
        </w:rPr>
        <w:t>3510</w:t>
      </w:r>
      <w:r>
        <w:rPr>
          <w:rFonts w:ascii="宋体" w:eastAsia="宋体" w:hAnsi="宋体"/>
        </w:rPr>
        <w:t>的规定，或22</w:t>
      </w:r>
      <w:r>
        <w:rPr>
          <w:rFonts w:hAnsi="宋体"/>
        </w:rPr>
        <w:t> </w:t>
      </w:r>
      <w:r>
        <w:rPr>
          <w:rFonts w:ascii="宋体" w:eastAsia="宋体" w:hAnsi="宋体"/>
        </w:rPr>
        <w:t>g/m</w:t>
      </w:r>
      <w:r>
        <w:rPr>
          <w:rFonts w:ascii="宋体" w:eastAsia="宋体" w:hAnsi="宋体" w:hint="eastAsia"/>
          <w:vertAlign w:val="superscript"/>
        </w:rPr>
        <w:t>2</w:t>
      </w:r>
      <w:r>
        <w:rPr>
          <w:rFonts w:ascii="Times New Roman" w:eastAsia="宋体"/>
        </w:rPr>
        <w:t>~</w:t>
      </w:r>
      <w:r>
        <w:rPr>
          <w:rFonts w:ascii="宋体" w:eastAsia="宋体" w:hAnsi="宋体"/>
        </w:rPr>
        <w:t>26</w:t>
      </w:r>
      <w:r>
        <w:rPr>
          <w:rFonts w:hAnsi="宋体"/>
        </w:rPr>
        <w:t> </w:t>
      </w:r>
      <w:r>
        <w:rPr>
          <w:rFonts w:ascii="宋体" w:eastAsia="宋体" w:hAnsi="宋体"/>
        </w:rPr>
        <w:t>g/m</w:t>
      </w:r>
      <w:r>
        <w:rPr>
          <w:rFonts w:ascii="宋体" w:eastAsia="宋体" w:hAnsi="宋体" w:hint="eastAsia"/>
          <w:vertAlign w:val="superscript"/>
        </w:rPr>
        <w:t>2</w:t>
      </w:r>
      <w:r>
        <w:rPr>
          <w:rFonts w:ascii="宋体" w:eastAsia="宋体" w:hAnsi="宋体"/>
        </w:rPr>
        <w:t>的</w:t>
      </w:r>
      <w:r>
        <w:rPr>
          <w:rFonts w:hAnsi="黑体"/>
        </w:rPr>
        <w:t>烟纸</w:t>
      </w:r>
      <w:r>
        <w:rPr>
          <w:rFonts w:ascii="宋体" w:eastAsia="宋体" w:hAnsi="宋体"/>
        </w:rPr>
        <w:t>，裁成大小相等的两片（约30</w:t>
      </w:r>
      <w:r>
        <w:rPr>
          <w:rFonts w:hAnsi="宋体"/>
        </w:rPr>
        <w:t> </w:t>
      </w:r>
      <w:r>
        <w:rPr>
          <w:rFonts w:ascii="宋体" w:eastAsia="宋体" w:hAnsi="宋体"/>
        </w:rPr>
        <w:t>mm×45</w:t>
      </w:r>
      <w:r>
        <w:rPr>
          <w:rFonts w:hAnsi="宋体"/>
        </w:rPr>
        <w:t> </w:t>
      </w:r>
      <w:r>
        <w:rPr>
          <w:rFonts w:ascii="宋体" w:eastAsia="宋体" w:hAnsi="宋体"/>
        </w:rPr>
        <w:t>mm）</w:t>
      </w:r>
      <w:r>
        <w:rPr>
          <w:rFonts w:ascii="Times New Roman" w:eastAsia="宋体" w:hAnsi="宋体" w:hint="eastAsia"/>
        </w:rPr>
        <w:t>。</w:t>
      </w:r>
      <w:bookmarkEnd w:id="63"/>
    </w:p>
    <w:p w14:paraId="5A3C221D" w14:textId="77777777" w:rsidR="00977F70" w:rsidRDefault="005B0E51">
      <w:pPr>
        <w:pStyle w:val="affc"/>
        <w:spacing w:before="312" w:after="312"/>
      </w:pPr>
      <w:bookmarkStart w:id="64" w:name="_Toc73695623"/>
      <w:bookmarkStart w:id="65" w:name="_Toc73695736"/>
      <w:r>
        <w:rPr>
          <w:rFonts w:hint="eastAsia"/>
        </w:rPr>
        <w:t>操作程序</w:t>
      </w:r>
      <w:bookmarkEnd w:id="64"/>
      <w:bookmarkEnd w:id="65"/>
    </w:p>
    <w:p w14:paraId="4FF58674" w14:textId="77777777" w:rsidR="00977F70" w:rsidRDefault="005B0E51">
      <w:pPr>
        <w:pStyle w:val="affd"/>
        <w:spacing w:before="156" w:after="156"/>
      </w:pPr>
      <w:bookmarkStart w:id="66" w:name="_Toc73695624"/>
      <w:r>
        <w:rPr>
          <w:rFonts w:hint="eastAsia"/>
        </w:rPr>
        <w:t>试样的制备</w:t>
      </w:r>
      <w:bookmarkEnd w:id="66"/>
    </w:p>
    <w:p w14:paraId="1933FAC4" w14:textId="77777777" w:rsidR="00977F70" w:rsidRDefault="005B0E51">
      <w:pPr>
        <w:autoSpaceDE w:val="0"/>
        <w:autoSpaceDN w:val="0"/>
        <w:spacing w:line="240" w:lineRule="auto"/>
        <w:ind w:firstLineChars="200" w:firstLine="420"/>
        <w:rPr>
          <w:rFonts w:ascii="宋体" w:hAnsi="宋体"/>
        </w:rPr>
      </w:pPr>
      <w:r>
        <w:rPr>
          <w:rFonts w:ascii="宋体" w:hAnsi="宋体"/>
        </w:rPr>
        <w:t>按ISO 1795的规定对生胶进行匀化。从匀化的胶片中取20 g±2</w:t>
      </w:r>
      <w:r>
        <w:rPr>
          <w:rFonts w:hAnsi="宋体"/>
        </w:rPr>
        <w:t> </w:t>
      </w:r>
      <w:r>
        <w:rPr>
          <w:rFonts w:ascii="宋体" w:hAnsi="宋体"/>
        </w:rPr>
        <w:t>g试料，并在27 ℃±3</w:t>
      </w:r>
      <w:r>
        <w:rPr>
          <w:rFonts w:hAnsi="宋体"/>
        </w:rPr>
        <w:t> </w:t>
      </w:r>
      <w:r>
        <w:rPr>
          <w:rFonts w:ascii="宋体" w:hAnsi="宋体"/>
        </w:rPr>
        <w:t>℃下通过炼胶机（5.4）辊筒2</w:t>
      </w:r>
      <w:r>
        <w:rPr>
          <w:rFonts w:hAnsi="宋体"/>
        </w:rPr>
        <w:t> </w:t>
      </w:r>
      <w:r>
        <w:rPr>
          <w:rFonts w:ascii="宋体" w:hAnsi="宋体"/>
        </w:rPr>
        <w:t>次（</w:t>
      </w:r>
      <w:proofErr w:type="gramStart"/>
      <w:r>
        <w:rPr>
          <w:rFonts w:ascii="宋体" w:hAnsi="宋体"/>
        </w:rPr>
        <w:t>过辊时将</w:t>
      </w:r>
      <w:proofErr w:type="gramEnd"/>
      <w:r>
        <w:rPr>
          <w:rFonts w:ascii="宋体" w:hAnsi="宋体"/>
        </w:rPr>
        <w:t>胶片对折）。然后</w:t>
      </w:r>
      <w:r>
        <w:rPr>
          <w:rFonts w:ascii="宋体" w:hAnsi="宋体" w:hint="eastAsia"/>
        </w:rPr>
        <w:t>，</w:t>
      </w:r>
      <w:r>
        <w:rPr>
          <w:rFonts w:ascii="宋体" w:hAnsi="宋体"/>
        </w:rPr>
        <w:t>立即将质地均匀没有孔洞的胶片对折，用手轻轻地将两部分紧紧地压在一起，避免形成气泡。</w:t>
      </w:r>
      <w:r>
        <w:rPr>
          <w:rFonts w:ascii="宋体" w:hAnsi="宋体" w:hint="eastAsia"/>
        </w:rPr>
        <w:t>过辊时，应适当</w:t>
      </w:r>
      <w:r>
        <w:rPr>
          <w:rFonts w:ascii="宋体" w:hAnsi="宋体"/>
        </w:rPr>
        <w:t>调节辊距，使</w:t>
      </w:r>
      <w:r>
        <w:rPr>
          <w:rFonts w:ascii="宋体" w:hAnsi="宋体" w:hint="eastAsia"/>
        </w:rPr>
        <w:t>对折后</w:t>
      </w:r>
      <w:r>
        <w:rPr>
          <w:rFonts w:ascii="宋体" w:hAnsi="宋体"/>
        </w:rPr>
        <w:t>胶片</w:t>
      </w:r>
      <w:r>
        <w:rPr>
          <w:rFonts w:ascii="宋体" w:hAnsi="宋体" w:hint="eastAsia"/>
        </w:rPr>
        <w:t>的</w:t>
      </w:r>
      <w:r>
        <w:rPr>
          <w:rFonts w:ascii="宋体" w:hAnsi="宋体"/>
        </w:rPr>
        <w:t>最</w:t>
      </w:r>
      <w:r>
        <w:rPr>
          <w:rFonts w:ascii="宋体" w:hAnsi="宋体" w:hint="eastAsia"/>
        </w:rPr>
        <w:t>终</w:t>
      </w:r>
      <w:r>
        <w:rPr>
          <w:rFonts w:ascii="宋体" w:hAnsi="宋体"/>
        </w:rPr>
        <w:t>厚度约</w:t>
      </w:r>
      <w:r>
        <w:rPr>
          <w:rFonts w:ascii="宋体" w:hAnsi="宋体" w:hint="eastAsia"/>
        </w:rPr>
        <w:t>为</w:t>
      </w:r>
      <w:r>
        <w:rPr>
          <w:rFonts w:ascii="宋体" w:hAnsi="宋体"/>
        </w:rPr>
        <w:t>3.4  mm±0.2</w:t>
      </w:r>
      <w:r>
        <w:rPr>
          <w:rFonts w:hAnsi="宋体"/>
        </w:rPr>
        <w:t> </w:t>
      </w:r>
      <w:r>
        <w:rPr>
          <w:rFonts w:ascii="宋体" w:hAnsi="宋体"/>
        </w:rPr>
        <w:t>mm。</w:t>
      </w:r>
    </w:p>
    <w:p w14:paraId="7A27F6E2" w14:textId="77777777" w:rsidR="00977F70" w:rsidRDefault="005B0E51">
      <w:pPr>
        <w:autoSpaceDE w:val="0"/>
        <w:autoSpaceDN w:val="0"/>
        <w:spacing w:line="240" w:lineRule="auto"/>
        <w:ind w:firstLineChars="200" w:firstLine="420"/>
        <w:rPr>
          <w:rFonts w:ascii="宋体" w:hAnsi="宋体"/>
        </w:rPr>
      </w:pPr>
      <w:r>
        <w:rPr>
          <w:rFonts w:ascii="宋体" w:hAnsi="宋体"/>
        </w:rPr>
        <w:t>为了使陈年橡胶得到平滑的胶片，有必要过辊3次。如果是这种情况，应在试验报告里写明。</w:t>
      </w:r>
    </w:p>
    <w:p w14:paraId="6A373974" w14:textId="77777777" w:rsidR="00977F70" w:rsidRDefault="005B0E51">
      <w:pPr>
        <w:autoSpaceDE w:val="0"/>
        <w:autoSpaceDN w:val="0"/>
        <w:spacing w:line="240" w:lineRule="auto"/>
        <w:ind w:firstLineChars="200" w:firstLine="420"/>
        <w:rPr>
          <w:rFonts w:ascii="宋体" w:hAnsi="宋体"/>
        </w:rPr>
      </w:pPr>
      <w:r>
        <w:rPr>
          <w:rFonts w:ascii="宋体" w:hAnsi="宋体"/>
        </w:rPr>
        <w:t xml:space="preserve">按GB/T </w:t>
      </w:r>
      <w:r>
        <w:rPr>
          <w:rFonts w:ascii="宋体" w:hAnsi="宋体" w:hint="eastAsia"/>
        </w:rPr>
        <w:t>3510</w:t>
      </w:r>
      <w:r>
        <w:rPr>
          <w:rFonts w:ascii="宋体" w:hAnsi="宋体"/>
        </w:rPr>
        <w:t>的规定，用裁片机（5.2）从对折的胶片上切取试样，用厚度计（5.3）测量其厚度，取6</w:t>
      </w:r>
      <w:r>
        <w:rPr>
          <w:rFonts w:hAnsi="宋体"/>
        </w:rPr>
        <w:t> </w:t>
      </w:r>
      <w:proofErr w:type="gramStart"/>
      <w:r>
        <w:rPr>
          <w:rFonts w:ascii="宋体" w:hAnsi="宋体"/>
        </w:rPr>
        <w:t>个</w:t>
      </w:r>
      <w:proofErr w:type="gramEnd"/>
      <w:r>
        <w:rPr>
          <w:rFonts w:ascii="宋体" w:hAnsi="宋体"/>
        </w:rPr>
        <w:t>厚度为3.4 mm±0.2 mm的试样</w:t>
      </w:r>
      <w:r>
        <w:rPr>
          <w:rFonts w:ascii="宋体" w:hAnsi="宋体" w:hint="eastAsia"/>
        </w:rPr>
        <w:t>。</w:t>
      </w:r>
      <w:r>
        <w:rPr>
          <w:rFonts w:ascii="宋体" w:hAnsi="宋体"/>
        </w:rPr>
        <w:t>随机等分为2组，一组用于测定老化前的塑性值，另一组用于老化后试验，测定老化后的塑性值。</w:t>
      </w:r>
    </w:p>
    <w:p w14:paraId="63A412FF" w14:textId="77777777" w:rsidR="00977F70" w:rsidRDefault="005B0E51">
      <w:pPr>
        <w:pStyle w:val="afffffc"/>
        <w:ind w:firstLine="420"/>
        <w:rPr>
          <w:rFonts w:hAnsi="宋体"/>
        </w:rPr>
      </w:pPr>
      <w:r>
        <w:rPr>
          <w:rFonts w:hAnsi="宋体" w:hint="eastAsia"/>
        </w:rPr>
        <w:t>由于</w:t>
      </w:r>
      <w:r>
        <w:rPr>
          <w:rFonts w:hAnsi="宋体"/>
        </w:rPr>
        <w:t>试样的厚度对PRI有影响，</w:t>
      </w:r>
      <w:r>
        <w:rPr>
          <w:rFonts w:hAnsi="宋体" w:hint="eastAsia"/>
        </w:rPr>
        <w:t>因此，</w:t>
      </w:r>
      <w:r>
        <w:rPr>
          <w:rFonts w:hAnsi="宋体"/>
        </w:rPr>
        <w:t>应小心按上述规定制备试样。所要求</w:t>
      </w:r>
      <w:proofErr w:type="gramStart"/>
      <w:r>
        <w:rPr>
          <w:rFonts w:hAnsi="宋体"/>
        </w:rPr>
        <w:t>的辊距应</w:t>
      </w:r>
      <w:proofErr w:type="gramEnd"/>
      <w:r>
        <w:rPr>
          <w:rFonts w:hAnsi="宋体"/>
        </w:rPr>
        <w:t>根据预先试验进行确定。不同的橡胶和炼胶机，所要求的</w:t>
      </w:r>
      <w:proofErr w:type="gramStart"/>
      <w:r>
        <w:rPr>
          <w:rFonts w:hAnsi="宋体"/>
        </w:rPr>
        <w:t>辊距可能</w:t>
      </w:r>
      <w:proofErr w:type="gramEnd"/>
      <w:r>
        <w:rPr>
          <w:rFonts w:hAnsi="宋体"/>
        </w:rPr>
        <w:t>不同。如果不能得到6 </w:t>
      </w:r>
      <w:proofErr w:type="gramStart"/>
      <w:r>
        <w:rPr>
          <w:rFonts w:hAnsi="宋体"/>
        </w:rPr>
        <w:t>个</w:t>
      </w:r>
      <w:proofErr w:type="gramEnd"/>
      <w:r>
        <w:rPr>
          <w:rFonts w:hAnsi="宋体"/>
        </w:rPr>
        <w:t>符合上述规定厚度的试样，应重新制备一块对折的胶片</w:t>
      </w:r>
      <w:r>
        <w:rPr>
          <w:rFonts w:hAnsi="宋体" w:hint="eastAsia"/>
        </w:rPr>
        <w:t>。</w:t>
      </w:r>
    </w:p>
    <w:p w14:paraId="2879A425" w14:textId="77777777" w:rsidR="00977F70" w:rsidRDefault="005B0E51">
      <w:pPr>
        <w:pStyle w:val="affd"/>
        <w:spacing w:before="156" w:after="156"/>
      </w:pPr>
      <w:bookmarkStart w:id="67" w:name="_Toc73695625"/>
      <w:r>
        <w:rPr>
          <w:rFonts w:hint="eastAsia"/>
        </w:rPr>
        <w:t>老化</w:t>
      </w:r>
      <w:bookmarkEnd w:id="67"/>
    </w:p>
    <w:p w14:paraId="5D9ADB4F" w14:textId="77777777" w:rsidR="00977F70" w:rsidRDefault="005B0E51">
      <w:pPr>
        <w:spacing w:line="240" w:lineRule="auto"/>
        <w:ind w:firstLineChars="200" w:firstLine="420"/>
        <w:rPr>
          <w:rFonts w:ascii="宋体" w:hAnsi="宋体"/>
        </w:rPr>
      </w:pPr>
      <w:r>
        <w:rPr>
          <w:rFonts w:ascii="宋体" w:hAnsi="宋体" w:hint="eastAsia"/>
        </w:rPr>
        <w:t>老</w:t>
      </w:r>
      <w:r>
        <w:rPr>
          <w:rFonts w:ascii="宋体" w:hAnsi="宋体"/>
        </w:rPr>
        <w:t>化开始之前，</w:t>
      </w:r>
      <w:r>
        <w:rPr>
          <w:rFonts w:ascii="宋体" w:hAnsi="宋体" w:hint="eastAsia"/>
        </w:rPr>
        <w:t>检查</w:t>
      </w:r>
      <w:r>
        <w:rPr>
          <w:rFonts w:ascii="宋体" w:hAnsi="宋体"/>
        </w:rPr>
        <w:t>老化箱（5.5）的温度，</w:t>
      </w:r>
      <w:r>
        <w:rPr>
          <w:rFonts w:ascii="宋体" w:hAnsi="宋体" w:hint="eastAsia"/>
        </w:rPr>
        <w:t>确保</w:t>
      </w:r>
      <w:r>
        <w:rPr>
          <w:rFonts w:ascii="宋体" w:hAnsi="宋体"/>
        </w:rPr>
        <w:t>温度至少稳定5</w:t>
      </w:r>
      <w:r>
        <w:rPr>
          <w:rFonts w:hAnsi="宋体"/>
        </w:rPr>
        <w:t> </w:t>
      </w:r>
      <w:r>
        <w:rPr>
          <w:rFonts w:ascii="宋体" w:hAnsi="宋体"/>
        </w:rPr>
        <w:t>min。</w:t>
      </w:r>
    </w:p>
    <w:p w14:paraId="18DC4490" w14:textId="77777777" w:rsidR="00977F70" w:rsidRDefault="005B0E51">
      <w:pPr>
        <w:spacing w:line="240" w:lineRule="auto"/>
        <w:ind w:firstLineChars="200" w:firstLine="420"/>
        <w:rPr>
          <w:rFonts w:ascii="宋体" w:hAnsi="宋体"/>
        </w:rPr>
      </w:pPr>
      <w:r>
        <w:rPr>
          <w:rFonts w:ascii="宋体" w:hAnsi="宋体"/>
        </w:rPr>
        <w:t>为保证所有的试样在</w:t>
      </w:r>
      <w:r>
        <w:rPr>
          <w:rFonts w:ascii="宋体" w:hAnsi="宋体" w:hint="eastAsia"/>
        </w:rPr>
        <w:t>准确</w:t>
      </w:r>
      <w:r>
        <w:rPr>
          <w:rFonts w:ascii="宋体" w:hAnsi="宋体"/>
        </w:rPr>
        <w:t>的温度中老化，老化箱不应超载，</w:t>
      </w:r>
      <w:r>
        <w:rPr>
          <w:rFonts w:ascii="宋体" w:hAnsi="宋体" w:hint="eastAsia"/>
        </w:rPr>
        <w:t>因为超载</w:t>
      </w:r>
      <w:r>
        <w:rPr>
          <w:rFonts w:ascii="宋体" w:hAnsi="宋体"/>
        </w:rPr>
        <w:t>会引起老化箱温度明显下降，并</w:t>
      </w:r>
      <w:r>
        <w:rPr>
          <w:rFonts w:ascii="宋体" w:hAnsi="宋体" w:hint="eastAsia"/>
        </w:rPr>
        <w:t>搅乱</w:t>
      </w:r>
      <w:r>
        <w:rPr>
          <w:rFonts w:ascii="宋体" w:hAnsi="宋体"/>
        </w:rPr>
        <w:t>老化箱温度的均匀性（5.5）。</w:t>
      </w:r>
    </w:p>
    <w:p w14:paraId="553EFA24" w14:textId="77777777" w:rsidR="00977F70" w:rsidRDefault="005B0E51">
      <w:pPr>
        <w:spacing w:line="240" w:lineRule="auto"/>
        <w:ind w:firstLineChars="200" w:firstLine="420"/>
        <w:rPr>
          <w:rFonts w:ascii="宋体" w:hAnsi="宋体"/>
        </w:rPr>
      </w:pPr>
      <w:r>
        <w:rPr>
          <w:rFonts w:ascii="宋体" w:hAnsi="宋体"/>
        </w:rPr>
        <w:t>将准备做老化试验的一组试样放在托盘上的铝碟中。迅速把装有试样的托盘（5.6）放入老化箱中，</w:t>
      </w:r>
      <w:r>
        <w:rPr>
          <w:rFonts w:ascii="宋体" w:hAnsi="宋体"/>
        </w:rPr>
        <w:lastRenderedPageBreak/>
        <w:t>关闭老化箱门。当老化箱温度达到140</w:t>
      </w:r>
      <w:r>
        <w:rPr>
          <w:rFonts w:hAnsi="宋体"/>
        </w:rPr>
        <w:t> </w:t>
      </w:r>
      <w:r>
        <w:rPr>
          <w:rFonts w:ascii="宋体" w:hAnsi="宋体"/>
        </w:rPr>
        <w:t>℃±0.5</w:t>
      </w:r>
      <w:r>
        <w:rPr>
          <w:rFonts w:hAnsi="宋体"/>
        </w:rPr>
        <w:t> </w:t>
      </w:r>
      <w:r>
        <w:rPr>
          <w:rFonts w:ascii="宋体" w:hAnsi="宋体"/>
        </w:rPr>
        <w:t>℃时开始计时。应小心操作，确保把铝碟和托盘放置于老化箱中校准的温度区域。应检查老化</w:t>
      </w:r>
      <w:proofErr w:type="gramStart"/>
      <w:r>
        <w:rPr>
          <w:rFonts w:ascii="宋体" w:hAnsi="宋体"/>
        </w:rPr>
        <w:t>箱是否</w:t>
      </w:r>
      <w:proofErr w:type="gramEnd"/>
      <w:r>
        <w:rPr>
          <w:rFonts w:ascii="宋体" w:hAnsi="宋体"/>
        </w:rPr>
        <w:t>迅速地恢复并保持其规定的温度（5.5）。</w:t>
      </w:r>
    </w:p>
    <w:p w14:paraId="6C0F08E6" w14:textId="77777777" w:rsidR="00977F70" w:rsidRDefault="005B0E51">
      <w:pPr>
        <w:pStyle w:val="afffffc"/>
        <w:ind w:firstLine="420"/>
      </w:pPr>
      <w:r>
        <w:rPr>
          <w:rFonts w:hAnsi="宋体"/>
        </w:rPr>
        <w:t>30 min±0.25 min之后，从老化箱中取出托盘，从托盘上拿下铝碟，自然冷却到标准实验室温度</w:t>
      </w:r>
      <w:r>
        <w:rPr>
          <w:rFonts w:hint="eastAsia"/>
        </w:rPr>
        <w:t>。</w:t>
      </w:r>
    </w:p>
    <w:p w14:paraId="17D546E2" w14:textId="77777777" w:rsidR="00977F70" w:rsidRDefault="005B0E51">
      <w:pPr>
        <w:pStyle w:val="affd"/>
        <w:spacing w:before="156" w:after="156"/>
      </w:pPr>
      <w:bookmarkStart w:id="68" w:name="_Toc73695626"/>
      <w:r>
        <w:rPr>
          <w:rFonts w:hint="eastAsia"/>
        </w:rPr>
        <w:t>塑性值的测定</w:t>
      </w:r>
      <w:bookmarkEnd w:id="68"/>
    </w:p>
    <w:p w14:paraId="6C0D1228" w14:textId="77777777" w:rsidR="00977F70" w:rsidRDefault="005B0E51">
      <w:pPr>
        <w:spacing w:line="240" w:lineRule="auto"/>
        <w:ind w:firstLineChars="200" w:firstLine="420"/>
        <w:rPr>
          <w:rFonts w:ascii="宋体" w:hAnsi="宋体"/>
        </w:rPr>
      </w:pPr>
      <w:r>
        <w:rPr>
          <w:rFonts w:ascii="宋体" w:hAnsi="宋体"/>
        </w:rPr>
        <w:t xml:space="preserve">按GB/T </w:t>
      </w:r>
      <w:r>
        <w:rPr>
          <w:rFonts w:ascii="宋体" w:hAnsi="宋体" w:hint="eastAsia"/>
        </w:rPr>
        <w:t>3510</w:t>
      </w:r>
      <w:r>
        <w:rPr>
          <w:rFonts w:ascii="宋体" w:hAnsi="宋体"/>
        </w:rPr>
        <w:t>的规定，使用5.1规定的带10 mm压头的平行板式塑性计测定试样的快速塑性值，进行3次平行测定。先测未老化试样的快速塑性值，再测老化后试样的快速塑性值。</w:t>
      </w:r>
    </w:p>
    <w:p w14:paraId="4C7E825D" w14:textId="77777777" w:rsidR="00977F70" w:rsidRDefault="005B0E51">
      <w:pPr>
        <w:spacing w:line="240" w:lineRule="auto"/>
        <w:ind w:firstLineChars="200" w:firstLine="420"/>
        <w:rPr>
          <w:rFonts w:ascii="宋体" w:hAnsi="宋体"/>
        </w:rPr>
      </w:pPr>
      <w:r>
        <w:rPr>
          <w:rFonts w:ascii="宋体" w:hAnsi="宋体"/>
        </w:rPr>
        <w:t>实验室温度应符合GB/T 2941中5.1的规定</w:t>
      </w:r>
    </w:p>
    <w:p w14:paraId="2C5C111D" w14:textId="77777777" w:rsidR="00977F70" w:rsidRDefault="005B0E51">
      <w:pPr>
        <w:pStyle w:val="afffffc"/>
        <w:ind w:firstLine="420"/>
        <w:rPr>
          <w:rFonts w:hAnsi="宋体"/>
        </w:rPr>
      </w:pPr>
      <w:r>
        <w:rPr>
          <w:rFonts w:hAnsi="宋体"/>
        </w:rPr>
        <w:t>正常情况下，应在老化后至少0.5 h以后进行塑性值的测定，但不超过2 h，前提条件是测试前应使试样冷却到室温。应采用同一类型的</w:t>
      </w:r>
      <w:r>
        <w:rPr>
          <w:rFonts w:hAnsi="宋体" w:hint="eastAsia"/>
        </w:rPr>
        <w:t>薄</w:t>
      </w:r>
      <w:r>
        <w:rPr>
          <w:rFonts w:hAnsi="宋体"/>
        </w:rPr>
        <w:t>纸测定未老化试样和老化后试样的快速塑性值。快速塑性值读数应精确至0.5个单位（1个单位相当于10 </w:t>
      </w:r>
      <w:proofErr w:type="spellStart"/>
      <w:r>
        <w:rPr>
          <w:rFonts w:ascii="Times New Roman"/>
        </w:rPr>
        <w:t>μ</w:t>
      </w:r>
      <w:r>
        <w:rPr>
          <w:rFonts w:hAnsi="宋体"/>
        </w:rPr>
        <w:t>m</w:t>
      </w:r>
      <w:proofErr w:type="spellEnd"/>
      <w:r>
        <w:rPr>
          <w:rFonts w:hAnsi="宋体"/>
        </w:rPr>
        <w:t>）</w:t>
      </w:r>
      <w:r>
        <w:rPr>
          <w:rFonts w:hAnsi="宋体" w:hint="eastAsia"/>
        </w:rPr>
        <w:t>。</w:t>
      </w:r>
    </w:p>
    <w:p w14:paraId="63094B84" w14:textId="77777777" w:rsidR="00977F70" w:rsidRDefault="005B0E51">
      <w:pPr>
        <w:pStyle w:val="affc"/>
        <w:spacing w:before="312" w:after="312"/>
      </w:pPr>
      <w:bookmarkStart w:id="69" w:name="_Toc73695627"/>
      <w:bookmarkStart w:id="70" w:name="_Toc73695737"/>
      <w:r>
        <w:rPr>
          <w:rFonts w:hint="eastAsia"/>
        </w:rPr>
        <w:t>结果表示</w:t>
      </w:r>
      <w:bookmarkEnd w:id="69"/>
      <w:bookmarkEnd w:id="70"/>
    </w:p>
    <w:p w14:paraId="76A2F9D1" w14:textId="77777777" w:rsidR="00977F70" w:rsidRDefault="005B0E51">
      <w:pPr>
        <w:spacing w:line="240" w:lineRule="auto"/>
        <w:ind w:firstLineChars="200" w:firstLine="420"/>
        <w:rPr>
          <w:rFonts w:ascii="宋体" w:hAnsi="宋体"/>
        </w:rPr>
      </w:pPr>
      <w:r>
        <w:rPr>
          <w:rFonts w:ascii="宋体" w:hAnsi="宋体"/>
        </w:rPr>
        <w:t>取3个未老化试样和3个老化后试样的快速塑性值的中值，按式（1）计算塑性保持率（PRI）</w:t>
      </w:r>
      <w:r>
        <w:rPr>
          <w:rFonts w:ascii="宋体" w:hAnsi="宋体" w:hint="eastAsia"/>
        </w:rPr>
        <w:t>：</w:t>
      </w:r>
    </w:p>
    <w:p w14:paraId="6556B239" w14:textId="47FB33A0" w:rsidR="00977F70" w:rsidRDefault="005B0E51">
      <w:pPr>
        <w:pStyle w:val="affffffffffff1"/>
        <w:ind w:left="357" w:firstLineChars="200" w:firstLine="420"/>
        <w:jc w:val="left"/>
        <w:rPr>
          <w:rFonts w:hAnsi="宋体"/>
        </w:rPr>
      </w:pPr>
      <w:r>
        <w:rPr>
          <w:rFonts w:hAnsi="宋体"/>
        </w:rPr>
        <w:tab/>
      </w:r>
      <m:oMath>
        <m:r>
          <m:rPr>
            <m:sty m:val="p"/>
          </m:rPr>
          <w:rPr>
            <w:rFonts w:ascii="Cambria Math" w:hAnsi="宋体"/>
          </w:rPr>
          <m:t>PRI=</m:t>
        </m:r>
        <m:f>
          <m:fPr>
            <m:ctrlPr>
              <w:rPr>
                <w:rFonts w:ascii="Cambria Math" w:hAnsi="宋体"/>
              </w:rPr>
            </m:ctrlPr>
          </m:fPr>
          <m:num>
            <m:sSub>
              <m:sSubPr>
                <m:ctrlPr>
                  <w:rPr>
                    <w:rFonts w:ascii="Cambria Math" w:hAnsi="宋体"/>
                  </w:rPr>
                </m:ctrlPr>
              </m:sSubPr>
              <m:e>
                <m:r>
                  <w:rPr>
                    <w:rFonts w:ascii="Cambria Math" w:hAnsi="宋体"/>
                  </w:rPr>
                  <m:t>P</m:t>
                </m:r>
              </m:e>
              <m:sub>
                <m:r>
                  <w:rPr>
                    <w:rFonts w:ascii="Cambria Math" w:hAnsi="宋体"/>
                  </w:rPr>
                  <m:t>30</m:t>
                </m:r>
              </m:sub>
            </m:sSub>
          </m:num>
          <m:den>
            <m:sSub>
              <m:sSubPr>
                <m:ctrlPr>
                  <w:rPr>
                    <w:rFonts w:ascii="Cambria Math" w:hAnsi="宋体"/>
                  </w:rPr>
                </m:ctrlPr>
              </m:sSubPr>
              <m:e>
                <m:r>
                  <w:rPr>
                    <w:rFonts w:ascii="Cambria Math" w:hAnsi="宋体"/>
                  </w:rPr>
                  <m:t>P</m:t>
                </m:r>
              </m:e>
              <m:sub>
                <m:r>
                  <w:rPr>
                    <w:rFonts w:ascii="Cambria Math" w:hAnsi="宋体"/>
                  </w:rPr>
                  <m:t>0</m:t>
                </m:r>
              </m:sub>
            </m:sSub>
          </m:den>
        </m:f>
        <m:r>
          <m:rPr>
            <m:sty m:val="p"/>
          </m:rPr>
          <w:rPr>
            <w:rFonts w:ascii="Times New Roman" w:hAnsi="宋体"/>
          </w:rPr>
          <m:t>×</m:t>
        </m:r>
        <m:r>
          <m:rPr>
            <m:sty m:val="p"/>
          </m:rPr>
          <w:rPr>
            <w:rFonts w:ascii="Cambria Math" w:hAnsi="宋体"/>
          </w:rPr>
          <m:t>100</m:t>
        </m:r>
      </m:oMath>
      <w:r>
        <w:rPr>
          <w:rFonts w:hAnsi="宋体"/>
        </w:rPr>
        <w:t xml:space="preserve">                               (</w:t>
      </w:r>
      <w:r>
        <w:rPr>
          <w:rFonts w:hAnsi="宋体"/>
        </w:rPr>
        <w:fldChar w:fldCharType="begin"/>
      </w:r>
      <w:r>
        <w:rPr>
          <w:rFonts w:hAnsi="宋体"/>
        </w:rPr>
        <w:instrText xml:space="preserve"> SEQ 标准自动公式 \* ARABIC </w:instrText>
      </w:r>
      <w:r>
        <w:rPr>
          <w:rFonts w:hAnsi="宋体"/>
        </w:rPr>
        <w:fldChar w:fldCharType="separate"/>
      </w:r>
      <w:r w:rsidR="004978FE">
        <w:rPr>
          <w:rFonts w:hAnsi="宋体"/>
          <w:noProof/>
        </w:rPr>
        <w:t>1</w:t>
      </w:r>
      <w:r>
        <w:rPr>
          <w:rFonts w:hAnsi="宋体"/>
        </w:rPr>
        <w:fldChar w:fldCharType="end"/>
      </w:r>
      <w:r>
        <w:rPr>
          <w:rFonts w:hAnsi="宋体"/>
        </w:rPr>
        <w:t>)</w:t>
      </w:r>
    </w:p>
    <w:p w14:paraId="4A0012BE" w14:textId="77777777" w:rsidR="00977F70" w:rsidRDefault="005B0E51">
      <w:pPr>
        <w:pStyle w:val="affffffffffff0"/>
        <w:ind w:left="360" w:firstLineChars="0" w:firstLine="0"/>
        <w:rPr>
          <w:rFonts w:hAnsi="宋体"/>
        </w:rPr>
      </w:pPr>
      <w:r>
        <w:rPr>
          <w:rFonts w:hAnsi="宋体"/>
        </w:rPr>
        <w:t>式中：</w:t>
      </w:r>
    </w:p>
    <w:p w14:paraId="7FDBDB49" w14:textId="77777777" w:rsidR="00977F70" w:rsidRDefault="005B0E51">
      <w:pPr>
        <w:pStyle w:val="affffffffffff2"/>
        <w:ind w:left="357"/>
        <w:rPr>
          <w:rFonts w:ascii="宋体" w:hAnsi="宋体"/>
        </w:rPr>
      </w:pPr>
      <w:r>
        <w:rPr>
          <w:rFonts w:ascii="宋体" w:hAnsi="宋体"/>
          <w:i/>
        </w:rPr>
        <w:t>P</w:t>
      </w:r>
      <w:r w:rsidRPr="00D05487">
        <w:rPr>
          <w:rFonts w:ascii="宋体" w:hAnsi="宋体"/>
          <w:iCs/>
          <w:vertAlign w:val="subscript"/>
        </w:rPr>
        <w:t>30</w:t>
      </w:r>
      <w:r>
        <w:rPr>
          <w:rFonts w:ascii="宋体" w:hAnsi="宋体"/>
        </w:rPr>
        <w:t xml:space="preserve">——试样老化后的快速塑性值； </w:t>
      </w:r>
    </w:p>
    <w:p w14:paraId="30787EAD" w14:textId="77777777" w:rsidR="00977F70" w:rsidRDefault="005B0E51">
      <w:pPr>
        <w:pStyle w:val="affffffffffff2"/>
        <w:ind w:left="357"/>
        <w:rPr>
          <w:rFonts w:ascii="宋体" w:hAnsi="宋体"/>
        </w:rPr>
      </w:pPr>
      <w:r>
        <w:rPr>
          <w:rFonts w:ascii="宋体" w:hAnsi="宋体"/>
          <w:i/>
          <w:iCs/>
        </w:rPr>
        <w:t>P</w:t>
      </w:r>
      <w:r w:rsidRPr="00D05487">
        <w:rPr>
          <w:rFonts w:ascii="宋体" w:hAnsi="宋体"/>
          <w:vertAlign w:val="subscript"/>
        </w:rPr>
        <w:t>0</w:t>
      </w:r>
      <w:r>
        <w:rPr>
          <w:rFonts w:ascii="宋体" w:hAnsi="宋体"/>
        </w:rPr>
        <w:t>——未老化试样的快速塑性值。</w:t>
      </w:r>
    </w:p>
    <w:p w14:paraId="19A06FC4" w14:textId="77777777" w:rsidR="00977F70" w:rsidRDefault="005B0E51">
      <w:pPr>
        <w:pStyle w:val="affffffffffff0"/>
        <w:spacing w:before="312" w:after="312"/>
        <w:ind w:left="360" w:firstLineChars="0" w:firstLine="0"/>
        <w:rPr>
          <w:rFonts w:hAnsi="宋体"/>
        </w:rPr>
      </w:pPr>
      <w:r>
        <w:rPr>
          <w:rFonts w:hAnsi="宋体"/>
        </w:rPr>
        <w:t>将</w:t>
      </w:r>
      <w:proofErr w:type="gramStart"/>
      <w:r>
        <w:rPr>
          <w:rFonts w:hAnsi="宋体"/>
        </w:rPr>
        <w:t>结果</w:t>
      </w:r>
      <w:r>
        <w:rPr>
          <w:rFonts w:hAnsi="宋体" w:hint="eastAsia"/>
        </w:rPr>
        <w:t>修约至</w:t>
      </w:r>
      <w:proofErr w:type="gramEnd"/>
      <w:r>
        <w:rPr>
          <w:rFonts w:hAnsi="宋体"/>
        </w:rPr>
        <w:t>整数。</w:t>
      </w:r>
    </w:p>
    <w:p w14:paraId="3AEC7F88" w14:textId="77777777" w:rsidR="00977F70" w:rsidRDefault="005B0E51">
      <w:pPr>
        <w:pStyle w:val="affc"/>
        <w:spacing w:before="312" w:after="312"/>
      </w:pPr>
      <w:bookmarkStart w:id="71" w:name="_Toc73695628"/>
      <w:bookmarkStart w:id="72" w:name="_Toc73695738"/>
      <w:r>
        <w:rPr>
          <w:rFonts w:hint="eastAsia"/>
        </w:rPr>
        <w:t>精密度</w:t>
      </w:r>
      <w:bookmarkEnd w:id="71"/>
      <w:bookmarkEnd w:id="72"/>
    </w:p>
    <w:p w14:paraId="1DE54945" w14:textId="77777777" w:rsidR="00977F70" w:rsidRDefault="005B0E51">
      <w:pPr>
        <w:pStyle w:val="afffffc"/>
        <w:ind w:firstLine="420"/>
      </w:pPr>
      <w:r>
        <w:rPr>
          <w:rFonts w:hint="eastAsia"/>
        </w:rPr>
        <w:t>见附录B。</w:t>
      </w:r>
    </w:p>
    <w:p w14:paraId="00388CC6" w14:textId="77777777" w:rsidR="00977F70" w:rsidRDefault="005B0E51">
      <w:pPr>
        <w:pStyle w:val="affc"/>
        <w:spacing w:before="312" w:after="312"/>
      </w:pPr>
      <w:bookmarkStart w:id="73" w:name="_Toc73695629"/>
      <w:bookmarkStart w:id="74" w:name="_Toc73695739"/>
      <w:r>
        <w:rPr>
          <w:rFonts w:hint="eastAsia"/>
        </w:rPr>
        <w:t>试验报告</w:t>
      </w:r>
      <w:bookmarkEnd w:id="73"/>
      <w:bookmarkEnd w:id="74"/>
    </w:p>
    <w:p w14:paraId="147D3DF5" w14:textId="77777777" w:rsidR="00977F70" w:rsidRDefault="005B0E51">
      <w:pPr>
        <w:spacing w:line="240" w:lineRule="auto"/>
        <w:ind w:left="360"/>
        <w:rPr>
          <w:rFonts w:ascii="宋体" w:hAnsi="宋体"/>
        </w:rPr>
      </w:pPr>
      <w:r>
        <w:rPr>
          <w:rFonts w:ascii="宋体" w:hAnsi="宋体"/>
        </w:rPr>
        <w:t>试验报告应包括如下内容：</w:t>
      </w:r>
    </w:p>
    <w:p w14:paraId="23BE920F" w14:textId="77777777" w:rsidR="00977F70" w:rsidRDefault="005B0E51">
      <w:pPr>
        <w:pStyle w:val="affffffffffff2"/>
        <w:numPr>
          <w:ilvl w:val="0"/>
          <w:numId w:val="32"/>
        </w:numPr>
        <w:ind w:firstLineChars="0"/>
        <w:rPr>
          <w:rFonts w:ascii="宋体" w:hAnsi="宋体"/>
        </w:rPr>
      </w:pPr>
      <w:r>
        <w:rPr>
          <w:rFonts w:ascii="宋体" w:hAnsi="宋体"/>
        </w:rPr>
        <w:t>本</w:t>
      </w:r>
      <w:r>
        <w:rPr>
          <w:rFonts w:ascii="宋体" w:hAnsi="宋体" w:hint="eastAsia"/>
        </w:rPr>
        <w:t>文件</w:t>
      </w:r>
      <w:r>
        <w:rPr>
          <w:rFonts w:ascii="宋体" w:hAnsi="宋体"/>
        </w:rPr>
        <w:t>编号，即GB/T 3517；</w:t>
      </w:r>
    </w:p>
    <w:p w14:paraId="60F6182E" w14:textId="77777777" w:rsidR="00977F70" w:rsidRDefault="005B0E51">
      <w:pPr>
        <w:pStyle w:val="affffffffffff0"/>
        <w:numPr>
          <w:ilvl w:val="0"/>
          <w:numId w:val="32"/>
        </w:numPr>
        <w:ind w:firstLineChars="0"/>
        <w:rPr>
          <w:rFonts w:hAnsi="宋体"/>
        </w:rPr>
      </w:pPr>
      <w:r>
        <w:rPr>
          <w:rFonts w:hAnsi="宋体"/>
        </w:rPr>
        <w:t>标识样品所需要的全部细节；</w:t>
      </w:r>
    </w:p>
    <w:p w14:paraId="5C0A7ABF" w14:textId="77777777" w:rsidR="00977F70" w:rsidRDefault="005B0E51">
      <w:pPr>
        <w:pStyle w:val="affffffffffff0"/>
        <w:numPr>
          <w:ilvl w:val="0"/>
          <w:numId w:val="32"/>
        </w:numPr>
        <w:ind w:firstLineChars="0"/>
        <w:rPr>
          <w:rFonts w:hAnsi="宋体"/>
        </w:rPr>
      </w:pPr>
      <w:r>
        <w:rPr>
          <w:rFonts w:hAnsi="宋体"/>
        </w:rPr>
        <w:t>每个样品未老化试样和老化后试样的快速塑性值的中值；</w:t>
      </w:r>
    </w:p>
    <w:p w14:paraId="1913C9A8" w14:textId="77777777" w:rsidR="00977F70" w:rsidRDefault="005B0E51">
      <w:pPr>
        <w:pStyle w:val="affffffffffff0"/>
        <w:numPr>
          <w:ilvl w:val="0"/>
          <w:numId w:val="32"/>
        </w:numPr>
        <w:ind w:firstLineChars="0"/>
        <w:rPr>
          <w:rFonts w:hAnsi="宋体"/>
        </w:rPr>
      </w:pPr>
      <w:r>
        <w:rPr>
          <w:rFonts w:hAnsi="宋体"/>
        </w:rPr>
        <w:t>每个样品的PRI；</w:t>
      </w:r>
    </w:p>
    <w:p w14:paraId="272BE476" w14:textId="77777777" w:rsidR="00977F70" w:rsidRDefault="005B0E51">
      <w:pPr>
        <w:pStyle w:val="affffffffffff0"/>
        <w:numPr>
          <w:ilvl w:val="0"/>
          <w:numId w:val="32"/>
        </w:numPr>
        <w:ind w:firstLineChars="0"/>
        <w:rPr>
          <w:rFonts w:hAnsi="宋体"/>
        </w:rPr>
      </w:pPr>
      <w:r>
        <w:rPr>
          <w:rFonts w:hAnsi="宋体" w:hint="eastAsia"/>
        </w:rPr>
        <w:t>试验</w:t>
      </w:r>
      <w:r>
        <w:rPr>
          <w:rFonts w:hAnsi="宋体"/>
        </w:rPr>
        <w:t>日期；</w:t>
      </w:r>
    </w:p>
    <w:p w14:paraId="59E83FB5" w14:textId="77777777" w:rsidR="00977F70" w:rsidRDefault="005B0E51">
      <w:pPr>
        <w:pStyle w:val="affffffffffff0"/>
        <w:numPr>
          <w:ilvl w:val="0"/>
          <w:numId w:val="32"/>
        </w:numPr>
        <w:ind w:firstLineChars="0"/>
        <w:rPr>
          <w:rFonts w:hAnsi="宋体"/>
        </w:rPr>
      </w:pPr>
      <w:r>
        <w:rPr>
          <w:rFonts w:hAnsi="宋体"/>
        </w:rPr>
        <w:t>不包括在本</w:t>
      </w:r>
      <w:r>
        <w:rPr>
          <w:rFonts w:hAnsi="宋体" w:hint="eastAsia"/>
        </w:rPr>
        <w:t>文件</w:t>
      </w:r>
      <w:r>
        <w:rPr>
          <w:rFonts w:hAnsi="宋体"/>
        </w:rPr>
        <w:t>或规范性引用文件中的任何操作，以及被认为是可选择的任何操作</w:t>
      </w:r>
      <w:r>
        <w:rPr>
          <w:rFonts w:ascii="Times New Roman" w:hint="eastAsia"/>
        </w:rPr>
        <w:t>。</w:t>
      </w:r>
    </w:p>
    <w:p w14:paraId="3DE0EF7A" w14:textId="77777777" w:rsidR="00977F70" w:rsidRDefault="00977F70">
      <w:pPr>
        <w:pStyle w:val="affffffffffff0"/>
        <w:ind w:left="360" w:firstLineChars="0" w:firstLine="0"/>
        <w:rPr>
          <w:rFonts w:ascii="Times New Roman"/>
        </w:rPr>
        <w:sectPr w:rsidR="00977F70">
          <w:pgSz w:w="11906" w:h="16838"/>
          <w:pgMar w:top="567" w:right="1134" w:bottom="1134" w:left="1134" w:header="1418" w:footer="1134" w:gutter="284"/>
          <w:pgNumType w:start="1"/>
          <w:cols w:space="425"/>
          <w:formProt w:val="0"/>
          <w:docGrid w:type="lines" w:linePitch="312"/>
        </w:sectPr>
      </w:pPr>
    </w:p>
    <w:p w14:paraId="794FE44C" w14:textId="77777777" w:rsidR="00977F70" w:rsidRDefault="00977F70">
      <w:pPr>
        <w:pStyle w:val="af8"/>
        <w:rPr>
          <w:vanish w:val="0"/>
        </w:rPr>
      </w:pPr>
      <w:bookmarkStart w:id="75" w:name="BookMark5"/>
      <w:bookmarkEnd w:id="26"/>
    </w:p>
    <w:p w14:paraId="08F634AB" w14:textId="77777777" w:rsidR="00977F70" w:rsidRDefault="00977F70">
      <w:pPr>
        <w:pStyle w:val="afe"/>
        <w:rPr>
          <w:vanish w:val="0"/>
        </w:rPr>
      </w:pPr>
    </w:p>
    <w:p w14:paraId="684F3DBD" w14:textId="77777777" w:rsidR="00977F70" w:rsidRDefault="005B0E51">
      <w:pPr>
        <w:pStyle w:val="aff3"/>
        <w:spacing w:before="78" w:after="156"/>
      </w:pPr>
      <w:r>
        <w:br/>
      </w:r>
      <w:bookmarkStart w:id="76" w:name="_Toc73695630"/>
      <w:bookmarkStart w:id="77" w:name="_Toc73695740"/>
      <w:r>
        <w:rPr>
          <w:rFonts w:hint="eastAsia"/>
        </w:rPr>
        <w:t>（资料性）</w:t>
      </w:r>
      <w:r>
        <w:br/>
      </w:r>
      <w:r>
        <w:rPr>
          <w:rFonts w:hint="eastAsia"/>
        </w:rPr>
        <w:t>PRI测定老化箱的换气</w:t>
      </w:r>
      <w:bookmarkEnd w:id="76"/>
      <w:bookmarkEnd w:id="77"/>
    </w:p>
    <w:p w14:paraId="43006FA6" w14:textId="77777777" w:rsidR="00977F70" w:rsidRDefault="005B0E51">
      <w:pPr>
        <w:pStyle w:val="aff4"/>
        <w:spacing w:before="156" w:after="156"/>
      </w:pPr>
      <w:bookmarkStart w:id="78" w:name="_Toc73695631"/>
      <w:r>
        <w:rPr>
          <w:rFonts w:hint="eastAsia"/>
        </w:rPr>
        <w:t>背景</w:t>
      </w:r>
      <w:bookmarkEnd w:id="78"/>
    </w:p>
    <w:p w14:paraId="02C8140B" w14:textId="77777777" w:rsidR="00977F70" w:rsidRDefault="005B0E51">
      <w:pPr>
        <w:pStyle w:val="afffffc"/>
        <w:ind w:firstLine="420"/>
        <w:rPr>
          <w:rFonts w:hAnsi="宋体"/>
        </w:rPr>
      </w:pPr>
      <w:r>
        <w:rPr>
          <w:rFonts w:hAnsi="宋体"/>
          <w:bCs/>
          <w:kern w:val="21"/>
          <w:szCs w:val="21"/>
        </w:rPr>
        <w:t>老化箱的换气是PRI测定中需要控制的条件之一。热空气最佳地流动能确保热量良好分布，并保证样品老化均匀。2016年，采用ISO 2930中所述的程序</w:t>
      </w:r>
      <w:r>
        <w:rPr>
          <w:rFonts w:hAnsi="宋体" w:hint="eastAsia"/>
          <w:bCs/>
          <w:kern w:val="21"/>
          <w:szCs w:val="21"/>
        </w:rPr>
        <w:t>开展</w:t>
      </w:r>
      <w:r>
        <w:rPr>
          <w:rFonts w:hAnsi="宋体"/>
          <w:bCs/>
          <w:kern w:val="21"/>
          <w:szCs w:val="21"/>
        </w:rPr>
        <w:t>了一项研究，确定了现有的针对空气流动要求的备选方案。本研究的主要目的是为使用者在控制老化箱换气操作时，提供一个实用的选项</w:t>
      </w:r>
      <w:r>
        <w:rPr>
          <w:rFonts w:hAnsi="宋体" w:hint="eastAsia"/>
          <w:bCs/>
          <w:kern w:val="21"/>
          <w:szCs w:val="21"/>
        </w:rPr>
        <w:t>。</w:t>
      </w:r>
    </w:p>
    <w:p w14:paraId="50B58A37" w14:textId="77777777" w:rsidR="00977F70" w:rsidRDefault="005B0E51">
      <w:pPr>
        <w:pStyle w:val="affffffffffff0"/>
        <w:rPr>
          <w:rFonts w:hAnsi="宋体"/>
          <w:bCs/>
          <w:kern w:val="21"/>
          <w:szCs w:val="21"/>
        </w:rPr>
      </w:pPr>
      <w:r>
        <w:rPr>
          <w:rFonts w:hAnsi="宋体"/>
          <w:bCs/>
          <w:kern w:val="21"/>
          <w:szCs w:val="21"/>
        </w:rPr>
        <w:t>本研究采用了四种具有不同塑性保持率的材料。试验结果取两天内10次重复测定结果的平均值。每次重复测定，都取3个未老化试样和3个老化后</w:t>
      </w:r>
      <w:r>
        <w:rPr>
          <w:rFonts w:hAnsi="宋体" w:hint="eastAsia"/>
          <w:bCs/>
          <w:kern w:val="21"/>
          <w:szCs w:val="21"/>
        </w:rPr>
        <w:t>试样</w:t>
      </w:r>
      <w:r>
        <w:rPr>
          <w:rFonts w:hAnsi="宋体"/>
          <w:bCs/>
          <w:kern w:val="21"/>
          <w:szCs w:val="21"/>
        </w:rPr>
        <w:t>结果的中值。</w:t>
      </w:r>
    </w:p>
    <w:p w14:paraId="5F843DDE" w14:textId="77777777" w:rsidR="00977F70" w:rsidRDefault="005B0E51">
      <w:pPr>
        <w:spacing w:line="240" w:lineRule="auto"/>
        <w:ind w:firstLineChars="200" w:firstLine="420"/>
        <w:rPr>
          <w:rFonts w:ascii="宋体" w:hAnsi="宋体"/>
          <w:bCs/>
          <w:kern w:val="21"/>
        </w:rPr>
      </w:pPr>
      <w:r>
        <w:rPr>
          <w:rFonts w:ascii="宋体" w:hAnsi="宋体"/>
          <w:bCs/>
          <w:kern w:val="21"/>
        </w:rPr>
        <w:t>作为每小时换气10次的备选方案，共研究了三个条件。老化箱空气挡板的开口位置如下：</w:t>
      </w:r>
    </w:p>
    <w:p w14:paraId="6F464EFA" w14:textId="77777777" w:rsidR="00977F70" w:rsidRDefault="005B0E51">
      <w:pPr>
        <w:pStyle w:val="affffffffffff4"/>
        <w:numPr>
          <w:ilvl w:val="0"/>
          <w:numId w:val="13"/>
        </w:numPr>
        <w:ind w:left="839" w:hanging="419"/>
        <w:rPr>
          <w:rFonts w:hAnsi="宋体"/>
        </w:rPr>
      </w:pPr>
      <w:r>
        <w:rPr>
          <w:rFonts w:hAnsi="宋体"/>
        </w:rPr>
        <w:t>全关闭</w:t>
      </w:r>
      <w:r>
        <w:rPr>
          <w:rFonts w:hAnsi="宋体" w:hint="eastAsia"/>
        </w:rPr>
        <w:t>；</w:t>
      </w:r>
    </w:p>
    <w:p w14:paraId="7750CB25" w14:textId="77777777" w:rsidR="00977F70" w:rsidRDefault="005B0E51">
      <w:pPr>
        <w:pStyle w:val="affffffffffff4"/>
        <w:numPr>
          <w:ilvl w:val="0"/>
          <w:numId w:val="13"/>
        </w:numPr>
        <w:ind w:left="839" w:hanging="419"/>
        <w:rPr>
          <w:rFonts w:hAnsi="宋体"/>
        </w:rPr>
      </w:pPr>
      <w:r>
        <w:rPr>
          <w:rFonts w:hAnsi="宋体"/>
        </w:rPr>
        <w:t>全开放</w:t>
      </w:r>
      <w:r>
        <w:rPr>
          <w:rFonts w:hAnsi="宋体" w:hint="eastAsia"/>
        </w:rPr>
        <w:t>；</w:t>
      </w:r>
    </w:p>
    <w:p w14:paraId="718E543B" w14:textId="77777777" w:rsidR="00977F70" w:rsidRDefault="005B0E51">
      <w:pPr>
        <w:pStyle w:val="affffffffffff4"/>
        <w:numPr>
          <w:ilvl w:val="0"/>
          <w:numId w:val="13"/>
        </w:numPr>
        <w:ind w:left="839" w:hanging="419"/>
        <w:rPr>
          <w:rFonts w:hAnsi="宋体"/>
        </w:rPr>
      </w:pPr>
      <w:r>
        <w:rPr>
          <w:rFonts w:hAnsi="宋体"/>
        </w:rPr>
        <w:t>半开放</w:t>
      </w:r>
      <w:r>
        <w:rPr>
          <w:rFonts w:hAnsi="宋体" w:hint="eastAsia"/>
        </w:rPr>
        <w:t>。</w:t>
      </w:r>
    </w:p>
    <w:p w14:paraId="7C425D22" w14:textId="77777777" w:rsidR="00977F70" w:rsidRDefault="005B0E51">
      <w:pPr>
        <w:pStyle w:val="affffffffffff4"/>
        <w:tabs>
          <w:tab w:val="clear" w:pos="840"/>
        </w:tabs>
        <w:ind w:left="0" w:firstLineChars="200" w:firstLine="420"/>
        <w:rPr>
          <w:rFonts w:hAnsi="宋体"/>
          <w:bCs/>
          <w:kern w:val="21"/>
          <w:szCs w:val="21"/>
        </w:rPr>
      </w:pPr>
      <w:r>
        <w:rPr>
          <w:rFonts w:hAnsi="宋体"/>
          <w:bCs/>
          <w:kern w:val="21"/>
          <w:szCs w:val="21"/>
        </w:rPr>
        <w:t>然后将上述每种条件下获得的结果与10次换气得到的结果进行比较。</w:t>
      </w:r>
      <w:r>
        <w:rPr>
          <w:rFonts w:hAnsi="宋体" w:hint="eastAsia"/>
          <w:bCs/>
          <w:kern w:val="21"/>
          <w:szCs w:val="21"/>
        </w:rPr>
        <w:t>采</w:t>
      </w:r>
      <w:r>
        <w:rPr>
          <w:rFonts w:hAnsi="宋体"/>
          <w:bCs/>
          <w:kern w:val="21"/>
          <w:szCs w:val="21"/>
        </w:rPr>
        <w:t>用t检验对所得结果进行分析，以确定这些条件与它们的平均PRI值之间是否存在显著差异。</w:t>
      </w:r>
    </w:p>
    <w:p w14:paraId="18FBCB61" w14:textId="77777777" w:rsidR="00977F70" w:rsidRDefault="005B0E51">
      <w:pPr>
        <w:pStyle w:val="aff4"/>
        <w:spacing w:before="156" w:after="156"/>
      </w:pPr>
      <w:bookmarkStart w:id="79" w:name="_Toc73695632"/>
      <w:r>
        <w:rPr>
          <w:rFonts w:hint="eastAsia"/>
        </w:rPr>
        <w:t>结果</w:t>
      </w:r>
      <w:bookmarkEnd w:id="79"/>
    </w:p>
    <w:p w14:paraId="0EB5FC9E" w14:textId="77777777" w:rsidR="00977F70" w:rsidRDefault="005B0E51">
      <w:pPr>
        <w:pStyle w:val="aff5"/>
        <w:spacing w:before="156" w:after="156"/>
      </w:pPr>
      <w:r>
        <w:rPr>
          <w:rFonts w:hint="eastAsia"/>
        </w:rPr>
        <w:t>总则</w:t>
      </w:r>
    </w:p>
    <w:p w14:paraId="76A8EB99" w14:textId="77777777" w:rsidR="00977F70" w:rsidRDefault="005B0E51">
      <w:pPr>
        <w:pStyle w:val="affffffffffff0"/>
        <w:rPr>
          <w:rFonts w:hAnsi="宋体"/>
          <w:bCs/>
          <w:kern w:val="21"/>
          <w:szCs w:val="21"/>
        </w:rPr>
      </w:pPr>
      <w:r>
        <w:rPr>
          <w:rFonts w:hAnsi="宋体" w:hint="eastAsia"/>
        </w:rPr>
        <w:t>表</w:t>
      </w:r>
      <w:r>
        <w:rPr>
          <w:rFonts w:hAnsi="宋体"/>
          <w:bCs/>
          <w:kern w:val="21"/>
          <w:szCs w:val="21"/>
        </w:rPr>
        <w:t>A.1</w:t>
      </w:r>
      <w:r>
        <w:rPr>
          <w:rFonts w:hAnsi="宋体" w:hint="eastAsia"/>
          <w:bCs/>
          <w:kern w:val="21"/>
          <w:szCs w:val="21"/>
        </w:rPr>
        <w:t>给出了针对</w:t>
      </w:r>
      <w:r>
        <w:rPr>
          <w:rFonts w:hAnsi="宋体"/>
          <w:bCs/>
          <w:kern w:val="21"/>
          <w:szCs w:val="21"/>
        </w:rPr>
        <w:t>四种</w:t>
      </w:r>
      <w:r>
        <w:rPr>
          <w:rFonts w:hAnsi="宋体" w:hint="eastAsia"/>
          <w:bCs/>
          <w:kern w:val="21"/>
          <w:szCs w:val="21"/>
        </w:rPr>
        <w:t>试验</w:t>
      </w:r>
      <w:r>
        <w:rPr>
          <w:rFonts w:hAnsi="宋体"/>
          <w:bCs/>
          <w:kern w:val="21"/>
          <w:szCs w:val="21"/>
        </w:rPr>
        <w:t>材料中的每一种材料，</w:t>
      </w:r>
      <w:r>
        <w:rPr>
          <w:rFonts w:hAnsi="宋体" w:hint="eastAsia"/>
          <w:bCs/>
          <w:kern w:val="21"/>
          <w:szCs w:val="21"/>
        </w:rPr>
        <w:t>在每一种挡板条件下，基于</w:t>
      </w:r>
      <w:r>
        <w:rPr>
          <w:rFonts w:hAnsi="宋体"/>
          <w:bCs/>
          <w:kern w:val="21"/>
          <w:szCs w:val="21"/>
        </w:rPr>
        <w:t>α=</w:t>
      </w:r>
      <w:r>
        <w:rPr>
          <w:rFonts w:hAnsi="宋体" w:hint="eastAsia"/>
          <w:bCs/>
          <w:kern w:val="21"/>
          <w:szCs w:val="21"/>
        </w:rPr>
        <w:t>0.05的显著性水平对</w:t>
      </w:r>
      <w:r>
        <w:rPr>
          <w:rFonts w:hAnsi="宋体"/>
          <w:bCs/>
          <w:kern w:val="21"/>
          <w:szCs w:val="21"/>
        </w:rPr>
        <w:t>每小时换气10次</w:t>
      </w:r>
      <w:r>
        <w:rPr>
          <w:rFonts w:hAnsi="宋体" w:hint="eastAsia"/>
          <w:bCs/>
          <w:kern w:val="21"/>
          <w:szCs w:val="21"/>
        </w:rPr>
        <w:t>的结果进行分析的p值以及</w:t>
      </w:r>
      <w:r>
        <w:rPr>
          <w:rFonts w:hAnsi="宋体"/>
          <w:bCs/>
          <w:kern w:val="21"/>
          <w:szCs w:val="21"/>
        </w:rPr>
        <w:t>每</w:t>
      </w:r>
      <w:r>
        <w:rPr>
          <w:rFonts w:hAnsi="宋体" w:hint="eastAsia"/>
          <w:bCs/>
          <w:kern w:val="21"/>
          <w:szCs w:val="21"/>
        </w:rPr>
        <w:t>一</w:t>
      </w:r>
      <w:r>
        <w:rPr>
          <w:rFonts w:hAnsi="宋体"/>
          <w:bCs/>
          <w:kern w:val="21"/>
          <w:szCs w:val="21"/>
        </w:rPr>
        <w:t>种</w:t>
      </w:r>
      <w:r>
        <w:rPr>
          <w:rFonts w:hAnsi="宋体" w:hint="eastAsia"/>
          <w:bCs/>
          <w:kern w:val="21"/>
          <w:szCs w:val="21"/>
        </w:rPr>
        <w:t>烘箱换气条件下的</w:t>
      </w:r>
      <w:r>
        <w:rPr>
          <w:rFonts w:hAnsi="宋体"/>
          <w:bCs/>
          <w:kern w:val="21"/>
          <w:szCs w:val="21"/>
        </w:rPr>
        <w:t>PRI</w:t>
      </w:r>
      <w:r>
        <w:rPr>
          <w:rFonts w:hAnsi="宋体" w:hint="eastAsia"/>
          <w:bCs/>
          <w:kern w:val="21"/>
          <w:szCs w:val="21"/>
        </w:rPr>
        <w:t>的平均</w:t>
      </w:r>
      <w:r>
        <w:rPr>
          <w:rFonts w:hAnsi="宋体"/>
          <w:bCs/>
          <w:kern w:val="21"/>
          <w:szCs w:val="21"/>
        </w:rPr>
        <w:t>值。</w:t>
      </w:r>
    </w:p>
    <w:p w14:paraId="4963413F" w14:textId="77777777" w:rsidR="00977F70" w:rsidRDefault="005B0E51">
      <w:pPr>
        <w:pStyle w:val="affffffffffff0"/>
        <w:rPr>
          <w:rFonts w:hAnsi="宋体"/>
          <w:bCs/>
          <w:kern w:val="21"/>
          <w:szCs w:val="21"/>
        </w:rPr>
      </w:pPr>
      <w:r>
        <w:rPr>
          <w:rFonts w:hAnsi="宋体"/>
          <w:bCs/>
          <w:kern w:val="21"/>
          <w:szCs w:val="21"/>
        </w:rPr>
        <w:t>老化箱空气挡板为半开放状态下的结果与每小时10次换气的结果相当。这两种条件下的结果与PRI</w:t>
      </w:r>
      <w:r>
        <w:rPr>
          <w:rFonts w:hAnsi="宋体" w:hint="eastAsia"/>
          <w:bCs/>
          <w:kern w:val="21"/>
          <w:szCs w:val="21"/>
        </w:rPr>
        <w:t>平均</w:t>
      </w:r>
      <w:r>
        <w:rPr>
          <w:rFonts w:hAnsi="宋体"/>
          <w:bCs/>
          <w:kern w:val="21"/>
          <w:szCs w:val="21"/>
        </w:rPr>
        <w:t>值之间</w:t>
      </w:r>
      <w:r>
        <w:rPr>
          <w:rFonts w:hAnsi="宋体" w:hint="eastAsia"/>
          <w:bCs/>
          <w:kern w:val="21"/>
          <w:szCs w:val="21"/>
        </w:rPr>
        <w:t>无</w:t>
      </w:r>
      <w:r>
        <w:rPr>
          <w:rFonts w:hAnsi="宋体"/>
          <w:bCs/>
          <w:kern w:val="21"/>
          <w:szCs w:val="21"/>
        </w:rPr>
        <w:t>显著差异。</w:t>
      </w:r>
    </w:p>
    <w:p w14:paraId="7FCAE0AE" w14:textId="77777777" w:rsidR="00977F70" w:rsidRDefault="005B0E51">
      <w:pPr>
        <w:pStyle w:val="afffffc"/>
        <w:ind w:firstLine="420"/>
        <w:rPr>
          <w:rFonts w:hAnsi="宋体"/>
          <w:bCs/>
          <w:kern w:val="21"/>
          <w:szCs w:val="21"/>
        </w:rPr>
      </w:pPr>
      <w:r>
        <w:rPr>
          <w:rFonts w:hAnsi="宋体"/>
          <w:bCs/>
          <w:kern w:val="21"/>
          <w:szCs w:val="21"/>
        </w:rPr>
        <w:t>A</w:t>
      </w:r>
      <w:r>
        <w:rPr>
          <w:rFonts w:hAnsi="宋体" w:hint="eastAsia"/>
          <w:bCs/>
          <w:kern w:val="21"/>
          <w:szCs w:val="21"/>
        </w:rPr>
        <w:t>.</w:t>
      </w:r>
      <w:r>
        <w:rPr>
          <w:rFonts w:hAnsi="宋体"/>
          <w:bCs/>
          <w:kern w:val="21"/>
          <w:szCs w:val="21"/>
        </w:rPr>
        <w:t>2.2和A</w:t>
      </w:r>
      <w:r>
        <w:rPr>
          <w:rFonts w:hAnsi="宋体" w:hint="eastAsia"/>
          <w:bCs/>
          <w:kern w:val="21"/>
          <w:szCs w:val="21"/>
        </w:rPr>
        <w:t>.</w:t>
      </w:r>
      <w:r>
        <w:rPr>
          <w:rFonts w:hAnsi="宋体"/>
          <w:bCs/>
          <w:kern w:val="21"/>
          <w:szCs w:val="21"/>
        </w:rPr>
        <w:t>2.3给出了使用</w:t>
      </w:r>
      <w:r>
        <w:rPr>
          <w:rFonts w:hAnsi="宋体"/>
          <w:bCs/>
          <w:i/>
          <w:iCs/>
          <w:kern w:val="21"/>
          <w:szCs w:val="21"/>
        </w:rPr>
        <w:t>p</w:t>
      </w:r>
      <w:r>
        <w:rPr>
          <w:rFonts w:hAnsi="宋体"/>
          <w:bCs/>
          <w:kern w:val="21"/>
          <w:szCs w:val="21"/>
        </w:rPr>
        <w:t>值和α水平的一般性描述</w:t>
      </w:r>
      <w:r>
        <w:rPr>
          <w:rFonts w:hAnsi="宋体" w:hint="eastAsia"/>
          <w:bCs/>
          <w:kern w:val="21"/>
          <w:szCs w:val="21"/>
        </w:rPr>
        <w:t>。</w:t>
      </w:r>
    </w:p>
    <w:p w14:paraId="251A6867" w14:textId="77777777" w:rsidR="00977F70" w:rsidRDefault="005B0E51">
      <w:pPr>
        <w:pStyle w:val="aff"/>
        <w:spacing w:before="156" w:after="156"/>
        <w:rPr>
          <w:rFonts w:ascii="Times New Roman"/>
        </w:rPr>
      </w:pPr>
      <w:r>
        <w:rPr>
          <w:rFonts w:hint="eastAsia"/>
        </w:rPr>
        <w:t>老化箱</w:t>
      </w:r>
      <w:r>
        <w:rPr>
          <w:rFonts w:ascii="Times New Roman"/>
        </w:rPr>
        <w:t>换气条件控制中</w:t>
      </w:r>
      <w:r>
        <w:rPr>
          <w:rFonts w:ascii="Times New Roman"/>
        </w:rPr>
        <w:t>PRI</w:t>
      </w:r>
      <w:r>
        <w:rPr>
          <w:rFonts w:ascii="Times New Roman"/>
        </w:rPr>
        <w:t>平均值与</w:t>
      </w:r>
      <w:r>
        <w:rPr>
          <w:rFonts w:ascii="Times New Roman"/>
          <w:i/>
        </w:rPr>
        <w:t>p</w:t>
      </w:r>
      <w:r>
        <w:rPr>
          <w:rFonts w:ascii="Times New Roman"/>
        </w:rPr>
        <w:t>值</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73"/>
        <w:gridCol w:w="1172"/>
        <w:gridCol w:w="1171"/>
        <w:gridCol w:w="1171"/>
        <w:gridCol w:w="1171"/>
        <w:gridCol w:w="1171"/>
        <w:gridCol w:w="1172"/>
        <w:gridCol w:w="1173"/>
      </w:tblGrid>
      <w:tr w:rsidR="00977F70" w14:paraId="6D683EDD" w14:textId="77777777">
        <w:trPr>
          <w:tblHeader/>
          <w:jc w:val="center"/>
        </w:trPr>
        <w:tc>
          <w:tcPr>
            <w:tcW w:w="1173" w:type="dxa"/>
            <w:vMerge w:val="restart"/>
            <w:tcBorders>
              <w:top w:val="single" w:sz="8" w:space="0" w:color="auto"/>
            </w:tcBorders>
            <w:shd w:val="clear" w:color="auto" w:fill="auto"/>
            <w:vAlign w:val="center"/>
          </w:tcPr>
          <w:p w14:paraId="0123EE32" w14:textId="77777777" w:rsidR="00977F70" w:rsidRDefault="005B0E51">
            <w:pPr>
              <w:pStyle w:val="affffffffff0"/>
              <w:rPr>
                <w:rFonts w:hAnsi="宋体"/>
              </w:rPr>
            </w:pPr>
            <w:r>
              <w:rPr>
                <w:rFonts w:hAnsi="宋体"/>
              </w:rPr>
              <w:t>材料</w:t>
            </w:r>
          </w:p>
        </w:tc>
        <w:tc>
          <w:tcPr>
            <w:tcW w:w="8201" w:type="dxa"/>
            <w:gridSpan w:val="7"/>
            <w:tcBorders>
              <w:top w:val="single" w:sz="8" w:space="0" w:color="auto"/>
              <w:bottom w:val="single" w:sz="8" w:space="0" w:color="auto"/>
            </w:tcBorders>
            <w:shd w:val="clear" w:color="auto" w:fill="auto"/>
            <w:vAlign w:val="center"/>
          </w:tcPr>
          <w:p w14:paraId="5A759F2C" w14:textId="77777777" w:rsidR="00977F70" w:rsidRDefault="005B0E51">
            <w:pPr>
              <w:pStyle w:val="affffffffff0"/>
              <w:rPr>
                <w:rFonts w:hAnsi="宋体"/>
              </w:rPr>
            </w:pPr>
            <w:r>
              <w:rPr>
                <w:rFonts w:hAnsi="宋体"/>
              </w:rPr>
              <w:t>老化箱换气要求</w:t>
            </w:r>
          </w:p>
        </w:tc>
      </w:tr>
      <w:tr w:rsidR="00977F70" w14:paraId="0A9B6853" w14:textId="77777777">
        <w:trPr>
          <w:jc w:val="center"/>
        </w:trPr>
        <w:tc>
          <w:tcPr>
            <w:tcW w:w="1173" w:type="dxa"/>
            <w:vMerge/>
            <w:shd w:val="clear" w:color="auto" w:fill="auto"/>
            <w:vAlign w:val="center"/>
          </w:tcPr>
          <w:p w14:paraId="53408E75" w14:textId="77777777" w:rsidR="00977F70" w:rsidRDefault="00977F70">
            <w:pPr>
              <w:pStyle w:val="affffffffff0"/>
              <w:rPr>
                <w:rFonts w:hAnsi="宋体"/>
              </w:rPr>
            </w:pPr>
          </w:p>
        </w:tc>
        <w:tc>
          <w:tcPr>
            <w:tcW w:w="1172" w:type="dxa"/>
            <w:vMerge w:val="restart"/>
            <w:tcBorders>
              <w:top w:val="single" w:sz="8" w:space="0" w:color="auto"/>
            </w:tcBorders>
            <w:shd w:val="clear" w:color="auto" w:fill="auto"/>
            <w:vAlign w:val="center"/>
          </w:tcPr>
          <w:p w14:paraId="6EA6072D" w14:textId="77777777" w:rsidR="00977F70" w:rsidRDefault="005B0E51">
            <w:pPr>
              <w:pStyle w:val="affffffffff0"/>
              <w:rPr>
                <w:rFonts w:hAnsi="宋体"/>
              </w:rPr>
            </w:pPr>
            <w:r>
              <w:rPr>
                <w:rFonts w:hAnsi="宋体"/>
              </w:rPr>
              <w:t>每小时换气10次</w:t>
            </w:r>
          </w:p>
        </w:tc>
        <w:tc>
          <w:tcPr>
            <w:tcW w:w="7029" w:type="dxa"/>
            <w:gridSpan w:val="6"/>
            <w:tcBorders>
              <w:top w:val="single" w:sz="8" w:space="0" w:color="auto"/>
            </w:tcBorders>
            <w:shd w:val="clear" w:color="auto" w:fill="auto"/>
            <w:vAlign w:val="center"/>
          </w:tcPr>
          <w:p w14:paraId="726E4008" w14:textId="77777777" w:rsidR="00977F70" w:rsidRDefault="005B0E51">
            <w:pPr>
              <w:pStyle w:val="affffffffff0"/>
              <w:rPr>
                <w:rFonts w:hAnsi="宋体"/>
              </w:rPr>
            </w:pPr>
            <w:r>
              <w:rPr>
                <w:rFonts w:hAnsi="宋体"/>
              </w:rPr>
              <w:t>老化箱空气挡板状态</w:t>
            </w:r>
          </w:p>
        </w:tc>
      </w:tr>
      <w:tr w:rsidR="00977F70" w14:paraId="2CCE32A5" w14:textId="77777777">
        <w:trPr>
          <w:jc w:val="center"/>
        </w:trPr>
        <w:tc>
          <w:tcPr>
            <w:tcW w:w="1173" w:type="dxa"/>
            <w:vMerge/>
            <w:shd w:val="clear" w:color="auto" w:fill="auto"/>
            <w:vAlign w:val="center"/>
          </w:tcPr>
          <w:p w14:paraId="06FDDD8C" w14:textId="77777777" w:rsidR="00977F70" w:rsidRDefault="00977F70">
            <w:pPr>
              <w:pStyle w:val="affffffffff0"/>
              <w:rPr>
                <w:rFonts w:hAnsi="宋体"/>
              </w:rPr>
            </w:pPr>
          </w:p>
        </w:tc>
        <w:tc>
          <w:tcPr>
            <w:tcW w:w="1172" w:type="dxa"/>
            <w:vMerge/>
            <w:shd w:val="clear" w:color="auto" w:fill="auto"/>
            <w:vAlign w:val="center"/>
          </w:tcPr>
          <w:p w14:paraId="5428E979" w14:textId="77777777" w:rsidR="00977F70" w:rsidRDefault="00977F70">
            <w:pPr>
              <w:pStyle w:val="affffffffff0"/>
              <w:rPr>
                <w:rFonts w:hAnsi="宋体"/>
              </w:rPr>
            </w:pPr>
          </w:p>
        </w:tc>
        <w:tc>
          <w:tcPr>
            <w:tcW w:w="2342" w:type="dxa"/>
            <w:gridSpan w:val="2"/>
            <w:shd w:val="clear" w:color="auto" w:fill="auto"/>
            <w:vAlign w:val="center"/>
          </w:tcPr>
          <w:p w14:paraId="4091A7D7" w14:textId="77777777" w:rsidR="00977F70" w:rsidRDefault="005B0E51">
            <w:pPr>
              <w:pStyle w:val="affffffffff0"/>
              <w:rPr>
                <w:rFonts w:hAnsi="宋体"/>
              </w:rPr>
            </w:pPr>
            <w:r>
              <w:rPr>
                <w:rFonts w:hAnsi="宋体"/>
              </w:rPr>
              <w:t>全关闭</w:t>
            </w:r>
          </w:p>
        </w:tc>
        <w:tc>
          <w:tcPr>
            <w:tcW w:w="2342" w:type="dxa"/>
            <w:gridSpan w:val="2"/>
            <w:shd w:val="clear" w:color="auto" w:fill="auto"/>
            <w:vAlign w:val="center"/>
          </w:tcPr>
          <w:p w14:paraId="2EE0B7A0" w14:textId="77777777" w:rsidR="00977F70" w:rsidRDefault="005B0E51">
            <w:pPr>
              <w:pStyle w:val="affffffffff0"/>
              <w:rPr>
                <w:rFonts w:hAnsi="宋体"/>
              </w:rPr>
            </w:pPr>
            <w:r>
              <w:rPr>
                <w:rFonts w:hAnsi="宋体"/>
              </w:rPr>
              <w:t>全开放</w:t>
            </w:r>
          </w:p>
        </w:tc>
        <w:tc>
          <w:tcPr>
            <w:tcW w:w="2345" w:type="dxa"/>
            <w:gridSpan w:val="2"/>
            <w:shd w:val="clear" w:color="auto" w:fill="auto"/>
            <w:vAlign w:val="center"/>
          </w:tcPr>
          <w:p w14:paraId="7DF14AC4" w14:textId="77777777" w:rsidR="00977F70" w:rsidRDefault="005B0E51">
            <w:pPr>
              <w:pStyle w:val="affffffffff0"/>
              <w:rPr>
                <w:rFonts w:hAnsi="宋体"/>
              </w:rPr>
            </w:pPr>
            <w:r>
              <w:rPr>
                <w:rFonts w:hAnsi="宋体"/>
              </w:rPr>
              <w:t>半开放</w:t>
            </w:r>
          </w:p>
        </w:tc>
      </w:tr>
      <w:tr w:rsidR="00977F70" w14:paraId="2722A572" w14:textId="77777777">
        <w:trPr>
          <w:jc w:val="center"/>
        </w:trPr>
        <w:tc>
          <w:tcPr>
            <w:tcW w:w="1173" w:type="dxa"/>
            <w:vMerge/>
            <w:shd w:val="clear" w:color="auto" w:fill="auto"/>
            <w:vAlign w:val="center"/>
          </w:tcPr>
          <w:p w14:paraId="7D79BE14" w14:textId="77777777" w:rsidR="00977F70" w:rsidRDefault="00977F70">
            <w:pPr>
              <w:pStyle w:val="affffffffff0"/>
              <w:rPr>
                <w:rFonts w:hAnsi="宋体"/>
              </w:rPr>
            </w:pPr>
          </w:p>
        </w:tc>
        <w:tc>
          <w:tcPr>
            <w:tcW w:w="1172" w:type="dxa"/>
            <w:shd w:val="clear" w:color="auto" w:fill="auto"/>
            <w:vAlign w:val="center"/>
          </w:tcPr>
          <w:p w14:paraId="427DF2D0" w14:textId="77777777" w:rsidR="00977F70" w:rsidRDefault="005B0E51">
            <w:pPr>
              <w:pStyle w:val="affffffffff0"/>
              <w:rPr>
                <w:rFonts w:hAnsi="宋体"/>
              </w:rPr>
            </w:pPr>
            <w:r>
              <w:rPr>
                <w:rFonts w:hAnsi="宋体"/>
              </w:rPr>
              <w:t>PRI平均值</w:t>
            </w:r>
          </w:p>
        </w:tc>
        <w:tc>
          <w:tcPr>
            <w:tcW w:w="1171" w:type="dxa"/>
            <w:shd w:val="clear" w:color="auto" w:fill="auto"/>
            <w:vAlign w:val="center"/>
          </w:tcPr>
          <w:p w14:paraId="74D8DE9D" w14:textId="77777777" w:rsidR="00977F70" w:rsidRDefault="005B0E51">
            <w:pPr>
              <w:pStyle w:val="affffffffff0"/>
              <w:rPr>
                <w:rFonts w:hAnsi="宋体"/>
              </w:rPr>
            </w:pPr>
            <w:r>
              <w:rPr>
                <w:rFonts w:hAnsi="宋体"/>
              </w:rPr>
              <w:t>PRI平均值</w:t>
            </w:r>
          </w:p>
        </w:tc>
        <w:tc>
          <w:tcPr>
            <w:tcW w:w="1171" w:type="dxa"/>
            <w:shd w:val="clear" w:color="auto" w:fill="auto"/>
            <w:vAlign w:val="center"/>
          </w:tcPr>
          <w:p w14:paraId="3EE1310F" w14:textId="77777777" w:rsidR="00977F70" w:rsidRDefault="005B0E51">
            <w:pPr>
              <w:pStyle w:val="affffffffff0"/>
              <w:rPr>
                <w:rFonts w:hAnsi="宋体"/>
              </w:rPr>
            </w:pPr>
            <w:r>
              <w:rPr>
                <w:rFonts w:hAnsi="宋体"/>
                <w:bCs/>
                <w:i/>
                <w:kern w:val="21"/>
                <w:szCs w:val="21"/>
              </w:rPr>
              <w:t>p</w:t>
            </w:r>
            <w:r>
              <w:rPr>
                <w:rFonts w:hAnsi="宋体"/>
              </w:rPr>
              <w:t>值</w:t>
            </w:r>
          </w:p>
        </w:tc>
        <w:tc>
          <w:tcPr>
            <w:tcW w:w="1171" w:type="dxa"/>
            <w:shd w:val="clear" w:color="auto" w:fill="auto"/>
            <w:vAlign w:val="center"/>
          </w:tcPr>
          <w:p w14:paraId="6023E862" w14:textId="77777777" w:rsidR="00977F70" w:rsidRDefault="005B0E51">
            <w:pPr>
              <w:pStyle w:val="affffffffff0"/>
              <w:rPr>
                <w:rFonts w:hAnsi="宋体"/>
              </w:rPr>
            </w:pPr>
            <w:r>
              <w:rPr>
                <w:rFonts w:hAnsi="宋体"/>
              </w:rPr>
              <w:t>PRI平均值</w:t>
            </w:r>
          </w:p>
        </w:tc>
        <w:tc>
          <w:tcPr>
            <w:tcW w:w="1171" w:type="dxa"/>
            <w:shd w:val="clear" w:color="auto" w:fill="auto"/>
            <w:vAlign w:val="center"/>
          </w:tcPr>
          <w:p w14:paraId="5C96F2EF" w14:textId="77777777" w:rsidR="00977F70" w:rsidRDefault="005B0E51">
            <w:pPr>
              <w:pStyle w:val="affffffffff0"/>
              <w:rPr>
                <w:rFonts w:hAnsi="宋体"/>
              </w:rPr>
            </w:pPr>
            <w:r>
              <w:rPr>
                <w:rFonts w:hAnsi="宋体"/>
                <w:bCs/>
                <w:i/>
                <w:kern w:val="21"/>
                <w:szCs w:val="21"/>
              </w:rPr>
              <w:t>p</w:t>
            </w:r>
            <w:r>
              <w:rPr>
                <w:rFonts w:hAnsi="宋体"/>
              </w:rPr>
              <w:t>值</w:t>
            </w:r>
          </w:p>
        </w:tc>
        <w:tc>
          <w:tcPr>
            <w:tcW w:w="1172" w:type="dxa"/>
            <w:shd w:val="clear" w:color="auto" w:fill="auto"/>
            <w:vAlign w:val="center"/>
          </w:tcPr>
          <w:p w14:paraId="25F293EA" w14:textId="77777777" w:rsidR="00977F70" w:rsidRDefault="005B0E51">
            <w:pPr>
              <w:pStyle w:val="affffffffff0"/>
              <w:rPr>
                <w:rFonts w:hAnsi="宋体"/>
              </w:rPr>
            </w:pPr>
            <w:r>
              <w:rPr>
                <w:rFonts w:hAnsi="宋体"/>
              </w:rPr>
              <w:t>PRI平均值</w:t>
            </w:r>
          </w:p>
        </w:tc>
        <w:tc>
          <w:tcPr>
            <w:tcW w:w="1173" w:type="dxa"/>
            <w:shd w:val="clear" w:color="auto" w:fill="auto"/>
            <w:vAlign w:val="center"/>
          </w:tcPr>
          <w:p w14:paraId="662150B9" w14:textId="77777777" w:rsidR="00977F70" w:rsidRDefault="005B0E51">
            <w:pPr>
              <w:pStyle w:val="affffffffff0"/>
              <w:rPr>
                <w:rFonts w:hAnsi="宋体"/>
              </w:rPr>
            </w:pPr>
            <w:r>
              <w:rPr>
                <w:rFonts w:hAnsi="宋体"/>
                <w:bCs/>
                <w:i/>
                <w:kern w:val="21"/>
                <w:szCs w:val="21"/>
              </w:rPr>
              <w:t>p</w:t>
            </w:r>
            <w:r>
              <w:rPr>
                <w:rFonts w:hAnsi="宋体"/>
              </w:rPr>
              <w:t>值</w:t>
            </w:r>
          </w:p>
        </w:tc>
      </w:tr>
      <w:tr w:rsidR="00977F70" w14:paraId="47E960E7" w14:textId="77777777">
        <w:trPr>
          <w:jc w:val="center"/>
        </w:trPr>
        <w:tc>
          <w:tcPr>
            <w:tcW w:w="1173" w:type="dxa"/>
            <w:shd w:val="clear" w:color="auto" w:fill="auto"/>
            <w:vAlign w:val="center"/>
          </w:tcPr>
          <w:p w14:paraId="7731D0E4" w14:textId="77777777" w:rsidR="00977F70" w:rsidRDefault="005B0E51">
            <w:pPr>
              <w:pStyle w:val="affffffffff0"/>
              <w:rPr>
                <w:rFonts w:hAnsi="宋体"/>
              </w:rPr>
            </w:pPr>
            <w:r>
              <w:rPr>
                <w:rFonts w:hAnsi="宋体"/>
              </w:rPr>
              <w:t>C</w:t>
            </w:r>
          </w:p>
        </w:tc>
        <w:tc>
          <w:tcPr>
            <w:tcW w:w="1172" w:type="dxa"/>
            <w:shd w:val="clear" w:color="auto" w:fill="auto"/>
            <w:vAlign w:val="center"/>
          </w:tcPr>
          <w:p w14:paraId="4D27A9CC" w14:textId="77777777" w:rsidR="00977F70" w:rsidRDefault="005B0E51">
            <w:pPr>
              <w:pStyle w:val="affffffffff0"/>
              <w:rPr>
                <w:rFonts w:hAnsi="宋体"/>
              </w:rPr>
            </w:pPr>
            <w:r>
              <w:rPr>
                <w:rFonts w:hAnsi="宋体"/>
              </w:rPr>
              <w:t>61</w:t>
            </w:r>
          </w:p>
        </w:tc>
        <w:tc>
          <w:tcPr>
            <w:tcW w:w="1171" w:type="dxa"/>
            <w:shd w:val="clear" w:color="auto" w:fill="auto"/>
            <w:vAlign w:val="center"/>
          </w:tcPr>
          <w:p w14:paraId="05A9D167" w14:textId="77777777" w:rsidR="00977F70" w:rsidRDefault="005B0E51">
            <w:pPr>
              <w:pStyle w:val="affffffffff0"/>
              <w:rPr>
                <w:rFonts w:hAnsi="宋体"/>
              </w:rPr>
            </w:pPr>
            <w:r>
              <w:rPr>
                <w:rFonts w:hAnsi="宋体"/>
              </w:rPr>
              <w:t>53</w:t>
            </w:r>
          </w:p>
        </w:tc>
        <w:tc>
          <w:tcPr>
            <w:tcW w:w="1171" w:type="dxa"/>
            <w:shd w:val="clear" w:color="auto" w:fill="auto"/>
            <w:vAlign w:val="center"/>
          </w:tcPr>
          <w:p w14:paraId="5ED30B2C" w14:textId="77777777" w:rsidR="00977F70" w:rsidRDefault="005B0E51">
            <w:pPr>
              <w:pStyle w:val="affffffffff0"/>
              <w:rPr>
                <w:rFonts w:hAnsi="宋体"/>
              </w:rPr>
            </w:pPr>
            <w:r>
              <w:rPr>
                <w:rFonts w:hAnsi="宋体"/>
              </w:rPr>
              <w:t>0.0133</w:t>
            </w:r>
          </w:p>
        </w:tc>
        <w:tc>
          <w:tcPr>
            <w:tcW w:w="1171" w:type="dxa"/>
            <w:shd w:val="clear" w:color="auto" w:fill="auto"/>
            <w:vAlign w:val="center"/>
          </w:tcPr>
          <w:p w14:paraId="61607E02" w14:textId="77777777" w:rsidR="00977F70" w:rsidRDefault="005B0E51">
            <w:pPr>
              <w:pStyle w:val="affffffffff0"/>
              <w:rPr>
                <w:rFonts w:hAnsi="宋体"/>
              </w:rPr>
            </w:pPr>
            <w:r>
              <w:rPr>
                <w:rFonts w:hAnsi="宋体"/>
              </w:rPr>
              <w:t>55</w:t>
            </w:r>
          </w:p>
        </w:tc>
        <w:tc>
          <w:tcPr>
            <w:tcW w:w="1171" w:type="dxa"/>
            <w:shd w:val="clear" w:color="auto" w:fill="auto"/>
            <w:vAlign w:val="center"/>
          </w:tcPr>
          <w:p w14:paraId="4DCF0990" w14:textId="77777777" w:rsidR="00977F70" w:rsidRDefault="005B0E51">
            <w:pPr>
              <w:pStyle w:val="affffffffff0"/>
              <w:rPr>
                <w:rFonts w:hAnsi="宋体"/>
                <w:vertAlign w:val="superscript"/>
              </w:rPr>
            </w:pPr>
            <w:r>
              <w:rPr>
                <w:rFonts w:hAnsi="宋体"/>
              </w:rPr>
              <w:t>1.98×10</w:t>
            </w:r>
            <w:r>
              <w:rPr>
                <w:rFonts w:hAnsi="宋体"/>
                <w:vertAlign w:val="superscript"/>
              </w:rPr>
              <w:t>-5</w:t>
            </w:r>
          </w:p>
        </w:tc>
        <w:tc>
          <w:tcPr>
            <w:tcW w:w="1172" w:type="dxa"/>
            <w:shd w:val="clear" w:color="auto" w:fill="auto"/>
            <w:vAlign w:val="center"/>
          </w:tcPr>
          <w:p w14:paraId="1AAEB64D" w14:textId="77777777" w:rsidR="00977F70" w:rsidRDefault="005B0E51">
            <w:pPr>
              <w:pStyle w:val="affffffffff0"/>
              <w:rPr>
                <w:rFonts w:hAnsi="宋体"/>
              </w:rPr>
            </w:pPr>
            <w:r>
              <w:rPr>
                <w:rFonts w:hAnsi="宋体"/>
              </w:rPr>
              <w:t>61</w:t>
            </w:r>
          </w:p>
        </w:tc>
        <w:tc>
          <w:tcPr>
            <w:tcW w:w="1173" w:type="dxa"/>
            <w:shd w:val="clear" w:color="auto" w:fill="auto"/>
            <w:vAlign w:val="center"/>
          </w:tcPr>
          <w:p w14:paraId="3B946B69" w14:textId="77777777" w:rsidR="00977F70" w:rsidRDefault="005B0E51">
            <w:pPr>
              <w:pStyle w:val="affffffffff0"/>
              <w:rPr>
                <w:rFonts w:hAnsi="宋体"/>
              </w:rPr>
            </w:pPr>
            <w:r>
              <w:rPr>
                <w:rFonts w:hAnsi="宋体"/>
              </w:rPr>
              <w:t>0.1310</w:t>
            </w:r>
          </w:p>
        </w:tc>
      </w:tr>
      <w:tr w:rsidR="00977F70" w14:paraId="3E4C0450" w14:textId="77777777">
        <w:trPr>
          <w:jc w:val="center"/>
        </w:trPr>
        <w:tc>
          <w:tcPr>
            <w:tcW w:w="1173" w:type="dxa"/>
            <w:shd w:val="clear" w:color="auto" w:fill="auto"/>
            <w:vAlign w:val="center"/>
          </w:tcPr>
          <w:p w14:paraId="5F375BE0" w14:textId="77777777" w:rsidR="00977F70" w:rsidRDefault="005B0E51">
            <w:pPr>
              <w:pStyle w:val="affffffffff0"/>
              <w:rPr>
                <w:rFonts w:hAnsi="宋体"/>
              </w:rPr>
            </w:pPr>
            <w:r>
              <w:rPr>
                <w:rFonts w:hAnsi="宋体"/>
              </w:rPr>
              <w:t>D</w:t>
            </w:r>
          </w:p>
        </w:tc>
        <w:tc>
          <w:tcPr>
            <w:tcW w:w="1172" w:type="dxa"/>
            <w:shd w:val="clear" w:color="auto" w:fill="auto"/>
            <w:vAlign w:val="center"/>
          </w:tcPr>
          <w:p w14:paraId="69CC9809" w14:textId="77777777" w:rsidR="00977F70" w:rsidRDefault="005B0E51">
            <w:pPr>
              <w:pStyle w:val="affffffffff0"/>
              <w:rPr>
                <w:rFonts w:hAnsi="宋体"/>
              </w:rPr>
            </w:pPr>
            <w:r>
              <w:rPr>
                <w:rFonts w:hAnsi="宋体"/>
              </w:rPr>
              <w:t>68</w:t>
            </w:r>
          </w:p>
        </w:tc>
        <w:tc>
          <w:tcPr>
            <w:tcW w:w="1171" w:type="dxa"/>
            <w:shd w:val="clear" w:color="auto" w:fill="auto"/>
            <w:vAlign w:val="center"/>
          </w:tcPr>
          <w:p w14:paraId="68F16E2E" w14:textId="77777777" w:rsidR="00977F70" w:rsidRDefault="005B0E51">
            <w:pPr>
              <w:pStyle w:val="affffffffff0"/>
              <w:rPr>
                <w:rFonts w:hAnsi="宋体"/>
              </w:rPr>
            </w:pPr>
            <w:r>
              <w:rPr>
                <w:rFonts w:hAnsi="宋体"/>
              </w:rPr>
              <w:t>62</w:t>
            </w:r>
          </w:p>
        </w:tc>
        <w:tc>
          <w:tcPr>
            <w:tcW w:w="1171" w:type="dxa"/>
            <w:shd w:val="clear" w:color="auto" w:fill="auto"/>
            <w:vAlign w:val="center"/>
          </w:tcPr>
          <w:p w14:paraId="111CBD8B" w14:textId="77777777" w:rsidR="00977F70" w:rsidRDefault="005B0E51">
            <w:pPr>
              <w:pStyle w:val="affffffffff0"/>
              <w:rPr>
                <w:rFonts w:hAnsi="宋体"/>
              </w:rPr>
            </w:pPr>
            <w:r>
              <w:rPr>
                <w:rFonts w:hAnsi="宋体"/>
              </w:rPr>
              <w:t>0.0125</w:t>
            </w:r>
          </w:p>
        </w:tc>
        <w:tc>
          <w:tcPr>
            <w:tcW w:w="1171" w:type="dxa"/>
            <w:shd w:val="clear" w:color="auto" w:fill="auto"/>
            <w:vAlign w:val="center"/>
          </w:tcPr>
          <w:p w14:paraId="16A04761" w14:textId="77777777" w:rsidR="00977F70" w:rsidRDefault="005B0E51">
            <w:pPr>
              <w:pStyle w:val="affffffffff0"/>
              <w:rPr>
                <w:rFonts w:hAnsi="宋体"/>
              </w:rPr>
            </w:pPr>
            <w:r>
              <w:rPr>
                <w:rFonts w:hAnsi="宋体"/>
              </w:rPr>
              <w:t>64</w:t>
            </w:r>
          </w:p>
        </w:tc>
        <w:tc>
          <w:tcPr>
            <w:tcW w:w="1171" w:type="dxa"/>
            <w:shd w:val="clear" w:color="auto" w:fill="auto"/>
            <w:vAlign w:val="center"/>
          </w:tcPr>
          <w:p w14:paraId="1DDF0B76" w14:textId="77777777" w:rsidR="00977F70" w:rsidRDefault="005B0E51">
            <w:pPr>
              <w:pStyle w:val="affffffffff0"/>
              <w:rPr>
                <w:rFonts w:hAnsi="宋体"/>
              </w:rPr>
            </w:pPr>
            <w:r>
              <w:rPr>
                <w:rFonts w:hAnsi="宋体"/>
              </w:rPr>
              <w:t>9.67×10</w:t>
            </w:r>
            <w:r>
              <w:rPr>
                <w:rFonts w:hAnsi="宋体"/>
                <w:vertAlign w:val="superscript"/>
              </w:rPr>
              <w:t>-8</w:t>
            </w:r>
          </w:p>
        </w:tc>
        <w:tc>
          <w:tcPr>
            <w:tcW w:w="1172" w:type="dxa"/>
            <w:shd w:val="clear" w:color="auto" w:fill="auto"/>
            <w:vAlign w:val="center"/>
          </w:tcPr>
          <w:p w14:paraId="10C782B0" w14:textId="77777777" w:rsidR="00977F70" w:rsidRDefault="005B0E51">
            <w:pPr>
              <w:pStyle w:val="affffffffff0"/>
              <w:rPr>
                <w:rFonts w:hAnsi="宋体"/>
              </w:rPr>
            </w:pPr>
            <w:r>
              <w:rPr>
                <w:rFonts w:hAnsi="宋体"/>
              </w:rPr>
              <w:t>69</w:t>
            </w:r>
          </w:p>
        </w:tc>
        <w:tc>
          <w:tcPr>
            <w:tcW w:w="1173" w:type="dxa"/>
            <w:shd w:val="clear" w:color="auto" w:fill="auto"/>
            <w:vAlign w:val="center"/>
          </w:tcPr>
          <w:p w14:paraId="50ED6517" w14:textId="77777777" w:rsidR="00977F70" w:rsidRDefault="005B0E51">
            <w:pPr>
              <w:pStyle w:val="affffffffff0"/>
              <w:rPr>
                <w:rFonts w:hAnsi="宋体"/>
              </w:rPr>
            </w:pPr>
            <w:r>
              <w:rPr>
                <w:rFonts w:hAnsi="宋体"/>
              </w:rPr>
              <w:t>0.6648</w:t>
            </w:r>
          </w:p>
        </w:tc>
      </w:tr>
      <w:tr w:rsidR="00977F70" w14:paraId="60584158" w14:textId="77777777">
        <w:trPr>
          <w:jc w:val="center"/>
        </w:trPr>
        <w:tc>
          <w:tcPr>
            <w:tcW w:w="1173" w:type="dxa"/>
            <w:shd w:val="clear" w:color="auto" w:fill="auto"/>
            <w:vAlign w:val="center"/>
          </w:tcPr>
          <w:p w14:paraId="054E4C8E" w14:textId="77777777" w:rsidR="00977F70" w:rsidRDefault="005B0E51">
            <w:pPr>
              <w:pStyle w:val="affffffffff0"/>
              <w:rPr>
                <w:rFonts w:hAnsi="宋体"/>
              </w:rPr>
            </w:pPr>
            <w:r>
              <w:rPr>
                <w:rFonts w:hAnsi="宋体"/>
              </w:rPr>
              <w:t>E</w:t>
            </w:r>
          </w:p>
        </w:tc>
        <w:tc>
          <w:tcPr>
            <w:tcW w:w="1172" w:type="dxa"/>
            <w:shd w:val="clear" w:color="auto" w:fill="auto"/>
            <w:vAlign w:val="center"/>
          </w:tcPr>
          <w:p w14:paraId="27DB8EBF" w14:textId="77777777" w:rsidR="00977F70" w:rsidRDefault="005B0E51">
            <w:pPr>
              <w:pStyle w:val="affffffffff0"/>
              <w:rPr>
                <w:rFonts w:hAnsi="宋体"/>
              </w:rPr>
            </w:pPr>
            <w:r>
              <w:rPr>
                <w:rFonts w:hAnsi="宋体"/>
              </w:rPr>
              <w:t>61</w:t>
            </w:r>
          </w:p>
        </w:tc>
        <w:tc>
          <w:tcPr>
            <w:tcW w:w="1171" w:type="dxa"/>
            <w:shd w:val="clear" w:color="auto" w:fill="auto"/>
            <w:vAlign w:val="center"/>
          </w:tcPr>
          <w:p w14:paraId="2D0000D7" w14:textId="77777777" w:rsidR="00977F70" w:rsidRDefault="005B0E51">
            <w:pPr>
              <w:pStyle w:val="affffffffff0"/>
              <w:rPr>
                <w:rFonts w:hAnsi="宋体"/>
              </w:rPr>
            </w:pPr>
            <w:r>
              <w:rPr>
                <w:rFonts w:hAnsi="宋体"/>
              </w:rPr>
              <w:t>55</w:t>
            </w:r>
          </w:p>
        </w:tc>
        <w:tc>
          <w:tcPr>
            <w:tcW w:w="1171" w:type="dxa"/>
            <w:shd w:val="clear" w:color="auto" w:fill="auto"/>
            <w:vAlign w:val="center"/>
          </w:tcPr>
          <w:p w14:paraId="742D0E92" w14:textId="77777777" w:rsidR="00977F70" w:rsidRDefault="005B0E51">
            <w:pPr>
              <w:pStyle w:val="affffffffff0"/>
              <w:rPr>
                <w:rFonts w:hAnsi="宋体"/>
              </w:rPr>
            </w:pPr>
            <w:r>
              <w:rPr>
                <w:rFonts w:hAnsi="宋体"/>
              </w:rPr>
              <w:t>0.0318</w:t>
            </w:r>
          </w:p>
        </w:tc>
        <w:tc>
          <w:tcPr>
            <w:tcW w:w="1171" w:type="dxa"/>
            <w:shd w:val="clear" w:color="auto" w:fill="auto"/>
            <w:vAlign w:val="center"/>
          </w:tcPr>
          <w:p w14:paraId="7F94E867" w14:textId="77777777" w:rsidR="00977F70" w:rsidRDefault="005B0E51">
            <w:pPr>
              <w:pStyle w:val="affffffffff0"/>
              <w:rPr>
                <w:rFonts w:hAnsi="宋体"/>
              </w:rPr>
            </w:pPr>
            <w:r>
              <w:rPr>
                <w:rFonts w:hAnsi="宋体"/>
              </w:rPr>
              <w:t>57</w:t>
            </w:r>
          </w:p>
        </w:tc>
        <w:tc>
          <w:tcPr>
            <w:tcW w:w="1171" w:type="dxa"/>
            <w:shd w:val="clear" w:color="auto" w:fill="auto"/>
            <w:vAlign w:val="center"/>
          </w:tcPr>
          <w:p w14:paraId="0EA4B0E1" w14:textId="77777777" w:rsidR="00977F70" w:rsidRDefault="005B0E51">
            <w:pPr>
              <w:pStyle w:val="affffffffff0"/>
              <w:rPr>
                <w:rFonts w:hAnsi="宋体"/>
              </w:rPr>
            </w:pPr>
            <w:r>
              <w:rPr>
                <w:rFonts w:hAnsi="宋体"/>
              </w:rPr>
              <w:t>1.04×10</w:t>
            </w:r>
            <w:r>
              <w:rPr>
                <w:rFonts w:hAnsi="宋体"/>
                <w:vertAlign w:val="superscript"/>
              </w:rPr>
              <w:t>-5</w:t>
            </w:r>
          </w:p>
        </w:tc>
        <w:tc>
          <w:tcPr>
            <w:tcW w:w="1172" w:type="dxa"/>
            <w:shd w:val="clear" w:color="auto" w:fill="auto"/>
            <w:vAlign w:val="center"/>
          </w:tcPr>
          <w:p w14:paraId="5F226C25" w14:textId="77777777" w:rsidR="00977F70" w:rsidRDefault="005B0E51">
            <w:pPr>
              <w:pStyle w:val="affffffffff0"/>
              <w:rPr>
                <w:rFonts w:hAnsi="宋体"/>
              </w:rPr>
            </w:pPr>
            <w:r>
              <w:rPr>
                <w:rFonts w:hAnsi="宋体"/>
              </w:rPr>
              <w:t>62</w:t>
            </w:r>
          </w:p>
        </w:tc>
        <w:tc>
          <w:tcPr>
            <w:tcW w:w="1173" w:type="dxa"/>
            <w:shd w:val="clear" w:color="auto" w:fill="auto"/>
            <w:vAlign w:val="center"/>
          </w:tcPr>
          <w:p w14:paraId="469BC16D" w14:textId="77777777" w:rsidR="00977F70" w:rsidRDefault="005B0E51">
            <w:pPr>
              <w:pStyle w:val="affffffffff0"/>
              <w:rPr>
                <w:rFonts w:hAnsi="宋体"/>
              </w:rPr>
            </w:pPr>
            <w:r>
              <w:rPr>
                <w:rFonts w:hAnsi="宋体"/>
              </w:rPr>
              <w:t>0.3276</w:t>
            </w:r>
          </w:p>
        </w:tc>
      </w:tr>
      <w:tr w:rsidR="00977F70" w14:paraId="66A25AE4" w14:textId="77777777">
        <w:trPr>
          <w:jc w:val="center"/>
        </w:trPr>
        <w:tc>
          <w:tcPr>
            <w:tcW w:w="1173" w:type="dxa"/>
            <w:shd w:val="clear" w:color="auto" w:fill="auto"/>
            <w:vAlign w:val="center"/>
          </w:tcPr>
          <w:p w14:paraId="34CFC980" w14:textId="77777777" w:rsidR="00977F70" w:rsidRDefault="005B0E51">
            <w:pPr>
              <w:pStyle w:val="affffffffff0"/>
              <w:rPr>
                <w:rFonts w:hAnsi="宋体"/>
              </w:rPr>
            </w:pPr>
            <w:r>
              <w:rPr>
                <w:rFonts w:hAnsi="宋体"/>
              </w:rPr>
              <w:t>F</w:t>
            </w:r>
          </w:p>
        </w:tc>
        <w:tc>
          <w:tcPr>
            <w:tcW w:w="1172" w:type="dxa"/>
            <w:shd w:val="clear" w:color="auto" w:fill="auto"/>
            <w:vAlign w:val="center"/>
          </w:tcPr>
          <w:p w14:paraId="227208FF" w14:textId="77777777" w:rsidR="00977F70" w:rsidRDefault="005B0E51">
            <w:pPr>
              <w:pStyle w:val="affffffffff0"/>
              <w:rPr>
                <w:rFonts w:hAnsi="宋体"/>
              </w:rPr>
            </w:pPr>
            <w:r>
              <w:rPr>
                <w:rFonts w:hAnsi="宋体"/>
              </w:rPr>
              <w:t>70</w:t>
            </w:r>
          </w:p>
        </w:tc>
        <w:tc>
          <w:tcPr>
            <w:tcW w:w="1171" w:type="dxa"/>
            <w:shd w:val="clear" w:color="auto" w:fill="auto"/>
            <w:vAlign w:val="center"/>
          </w:tcPr>
          <w:p w14:paraId="0BCFDBC8" w14:textId="77777777" w:rsidR="00977F70" w:rsidRDefault="005B0E51">
            <w:pPr>
              <w:pStyle w:val="affffffffff0"/>
              <w:rPr>
                <w:rFonts w:hAnsi="宋体"/>
              </w:rPr>
            </w:pPr>
            <w:r>
              <w:rPr>
                <w:rFonts w:hAnsi="宋体"/>
              </w:rPr>
              <w:t>63</w:t>
            </w:r>
          </w:p>
        </w:tc>
        <w:tc>
          <w:tcPr>
            <w:tcW w:w="1171" w:type="dxa"/>
            <w:shd w:val="clear" w:color="auto" w:fill="auto"/>
            <w:vAlign w:val="center"/>
          </w:tcPr>
          <w:p w14:paraId="402F4386" w14:textId="77777777" w:rsidR="00977F70" w:rsidRDefault="005B0E51">
            <w:pPr>
              <w:pStyle w:val="affffffffff0"/>
              <w:rPr>
                <w:rFonts w:hAnsi="宋体"/>
              </w:rPr>
            </w:pPr>
            <w:r>
              <w:rPr>
                <w:rFonts w:hAnsi="宋体"/>
              </w:rPr>
              <w:t>0.0267</w:t>
            </w:r>
          </w:p>
        </w:tc>
        <w:tc>
          <w:tcPr>
            <w:tcW w:w="1171" w:type="dxa"/>
            <w:shd w:val="clear" w:color="auto" w:fill="auto"/>
            <w:vAlign w:val="center"/>
          </w:tcPr>
          <w:p w14:paraId="703E4A89" w14:textId="77777777" w:rsidR="00977F70" w:rsidRDefault="005B0E51">
            <w:pPr>
              <w:pStyle w:val="affffffffff0"/>
              <w:rPr>
                <w:rFonts w:hAnsi="宋体"/>
              </w:rPr>
            </w:pPr>
            <w:r>
              <w:rPr>
                <w:rFonts w:hAnsi="宋体"/>
              </w:rPr>
              <w:t>65</w:t>
            </w:r>
          </w:p>
        </w:tc>
        <w:tc>
          <w:tcPr>
            <w:tcW w:w="1171" w:type="dxa"/>
            <w:shd w:val="clear" w:color="auto" w:fill="auto"/>
            <w:vAlign w:val="center"/>
          </w:tcPr>
          <w:p w14:paraId="20BE6853" w14:textId="77777777" w:rsidR="00977F70" w:rsidRDefault="005B0E51">
            <w:pPr>
              <w:pStyle w:val="affffffffff0"/>
              <w:rPr>
                <w:rFonts w:hAnsi="宋体"/>
              </w:rPr>
            </w:pPr>
            <w:r>
              <w:rPr>
                <w:rFonts w:hAnsi="宋体"/>
              </w:rPr>
              <w:t>4.04×10</w:t>
            </w:r>
            <w:r>
              <w:rPr>
                <w:rFonts w:hAnsi="宋体"/>
                <w:vertAlign w:val="superscript"/>
              </w:rPr>
              <w:t>-4</w:t>
            </w:r>
          </w:p>
        </w:tc>
        <w:tc>
          <w:tcPr>
            <w:tcW w:w="1172" w:type="dxa"/>
            <w:shd w:val="clear" w:color="auto" w:fill="auto"/>
            <w:vAlign w:val="center"/>
          </w:tcPr>
          <w:p w14:paraId="43B50A0D" w14:textId="77777777" w:rsidR="00977F70" w:rsidRDefault="005B0E51">
            <w:pPr>
              <w:pStyle w:val="affffffffff0"/>
              <w:rPr>
                <w:rFonts w:hAnsi="宋体"/>
              </w:rPr>
            </w:pPr>
            <w:r>
              <w:rPr>
                <w:rFonts w:hAnsi="宋体"/>
              </w:rPr>
              <w:t>68</w:t>
            </w:r>
          </w:p>
        </w:tc>
        <w:tc>
          <w:tcPr>
            <w:tcW w:w="1173" w:type="dxa"/>
            <w:shd w:val="clear" w:color="auto" w:fill="auto"/>
            <w:vAlign w:val="center"/>
          </w:tcPr>
          <w:p w14:paraId="134F5CA8" w14:textId="77777777" w:rsidR="00977F70" w:rsidRDefault="005B0E51">
            <w:pPr>
              <w:pStyle w:val="affffffffff0"/>
              <w:rPr>
                <w:rFonts w:hAnsi="宋体"/>
              </w:rPr>
            </w:pPr>
            <w:r>
              <w:rPr>
                <w:rFonts w:hAnsi="宋体"/>
              </w:rPr>
              <w:t>0.3828</w:t>
            </w:r>
          </w:p>
        </w:tc>
      </w:tr>
    </w:tbl>
    <w:p w14:paraId="7D85D010" w14:textId="77777777" w:rsidR="00977F70" w:rsidRDefault="005B0E51">
      <w:pPr>
        <w:pStyle w:val="aff5"/>
        <w:spacing w:before="156" w:after="156"/>
      </w:pPr>
      <w:r>
        <w:rPr>
          <w:rFonts w:hint="eastAsia"/>
          <w:i/>
        </w:rPr>
        <w:t>p</w:t>
      </w:r>
      <w:r>
        <w:rPr>
          <w:rFonts w:hint="eastAsia"/>
        </w:rPr>
        <w:t>值</w:t>
      </w:r>
    </w:p>
    <w:p w14:paraId="118C03F4" w14:textId="77777777" w:rsidR="00977F70" w:rsidRDefault="005B0E51">
      <w:pPr>
        <w:pStyle w:val="affffffffffff0"/>
        <w:ind w:firstLineChars="250" w:firstLine="525"/>
        <w:rPr>
          <w:rFonts w:hAnsi="宋体"/>
          <w:szCs w:val="21"/>
          <w:shd w:val="clear" w:color="auto" w:fill="FFFFFF"/>
        </w:rPr>
      </w:pPr>
      <w:r>
        <w:rPr>
          <w:rFonts w:hAnsi="宋体"/>
          <w:i/>
          <w:szCs w:val="21"/>
          <w:shd w:val="clear" w:color="auto" w:fill="FFFFFF"/>
        </w:rPr>
        <w:t>p</w:t>
      </w:r>
      <w:r>
        <w:rPr>
          <w:rFonts w:hAnsi="宋体"/>
          <w:szCs w:val="21"/>
          <w:shd w:val="clear" w:color="auto" w:fill="FFFFFF"/>
        </w:rPr>
        <w:t>值是当零假设成立时的概率。如果</w:t>
      </w:r>
      <w:r>
        <w:rPr>
          <w:rFonts w:hAnsi="宋体"/>
          <w:i/>
          <w:szCs w:val="21"/>
          <w:shd w:val="clear" w:color="auto" w:fill="FFFFFF"/>
        </w:rPr>
        <w:t>p</w:t>
      </w:r>
      <w:r>
        <w:rPr>
          <w:rFonts w:hAnsi="宋体"/>
          <w:szCs w:val="21"/>
          <w:shd w:val="clear" w:color="auto" w:fill="FFFFFF"/>
        </w:rPr>
        <w:t>值小于（或等于）</w:t>
      </w:r>
      <w:r>
        <w:rPr>
          <w:rFonts w:hAnsi="宋体"/>
          <w:i/>
          <w:szCs w:val="21"/>
          <w:shd w:val="clear" w:color="auto" w:fill="FFFFFF"/>
        </w:rPr>
        <w:t>α</w:t>
      </w:r>
      <w:r>
        <w:rPr>
          <w:rFonts w:hAnsi="宋体"/>
          <w:szCs w:val="21"/>
          <w:shd w:val="clear" w:color="auto" w:fill="FFFFFF"/>
        </w:rPr>
        <w:t>，则否定零假设而支持备择假设。然而，当</w:t>
      </w:r>
      <w:r>
        <w:rPr>
          <w:rFonts w:hAnsi="宋体"/>
          <w:i/>
          <w:szCs w:val="21"/>
          <w:shd w:val="clear" w:color="auto" w:fill="FFFFFF"/>
        </w:rPr>
        <w:t>p</w:t>
      </w:r>
      <w:r>
        <w:rPr>
          <w:rFonts w:hAnsi="宋体"/>
          <w:szCs w:val="21"/>
          <w:shd w:val="clear" w:color="auto" w:fill="FFFFFF"/>
        </w:rPr>
        <w:t>值大于</w:t>
      </w:r>
      <w:r>
        <w:rPr>
          <w:rFonts w:hAnsi="宋体"/>
          <w:i/>
          <w:szCs w:val="21"/>
          <w:shd w:val="clear" w:color="auto" w:fill="FFFFFF"/>
        </w:rPr>
        <w:t>α</w:t>
      </w:r>
      <w:r>
        <w:rPr>
          <w:rFonts w:hAnsi="宋体"/>
          <w:szCs w:val="21"/>
          <w:shd w:val="clear" w:color="auto" w:fill="FFFFFF"/>
        </w:rPr>
        <w:t>，则不应拒绝原假设。</w:t>
      </w:r>
    </w:p>
    <w:p w14:paraId="43807125" w14:textId="77777777" w:rsidR="00977F70" w:rsidRDefault="005B0E51">
      <w:pPr>
        <w:pStyle w:val="affffffffffff0"/>
        <w:rPr>
          <w:rFonts w:hAnsi="宋体"/>
          <w:szCs w:val="21"/>
          <w:shd w:val="clear" w:color="auto" w:fill="FFFFFF"/>
        </w:rPr>
      </w:pPr>
      <w:r>
        <w:rPr>
          <w:rFonts w:hAnsi="宋体"/>
          <w:szCs w:val="21"/>
          <w:shd w:val="clear" w:color="auto" w:fill="FFFFFF"/>
        </w:rPr>
        <w:t>零假设是指特定群体之间没有显著差异的假设。</w:t>
      </w:r>
    </w:p>
    <w:p w14:paraId="3181798D" w14:textId="77777777" w:rsidR="00977F70" w:rsidRDefault="005B0E51">
      <w:pPr>
        <w:pStyle w:val="affffffffffff0"/>
        <w:rPr>
          <w:rFonts w:hAnsi="宋体"/>
          <w:szCs w:val="21"/>
          <w:shd w:val="clear" w:color="auto" w:fill="FFFFFF"/>
        </w:rPr>
      </w:pPr>
      <w:r>
        <w:rPr>
          <w:rFonts w:hAnsi="宋体"/>
          <w:szCs w:val="21"/>
          <w:shd w:val="clear" w:color="auto" w:fill="FFFFFF"/>
        </w:rPr>
        <w:t>备择假设是假设检验中与零假设对立的假设。</w:t>
      </w:r>
    </w:p>
    <w:p w14:paraId="4F20D948" w14:textId="77777777" w:rsidR="00977F70" w:rsidRDefault="005B0E51">
      <w:pPr>
        <w:pStyle w:val="aff5"/>
        <w:spacing w:before="156" w:after="156"/>
      </w:pPr>
      <w:r>
        <w:rPr>
          <w:rFonts w:hint="eastAsia"/>
        </w:rPr>
        <w:t>水平</w:t>
      </w:r>
    </w:p>
    <w:p w14:paraId="3A3C8ECD" w14:textId="77777777" w:rsidR="00977F70" w:rsidRDefault="005B0E51">
      <w:pPr>
        <w:pStyle w:val="affffffffffff0"/>
        <w:rPr>
          <w:rFonts w:ascii="Times New Roman"/>
        </w:rPr>
      </w:pPr>
      <w:r>
        <w:rPr>
          <w:rFonts w:ascii="Times New Roman"/>
          <w:i/>
          <w:szCs w:val="21"/>
          <w:shd w:val="clear" w:color="auto" w:fill="FFFFFF"/>
        </w:rPr>
        <w:t>α</w:t>
      </w:r>
      <w:r>
        <w:rPr>
          <w:rFonts w:ascii="Times New Roman"/>
          <w:szCs w:val="21"/>
          <w:shd w:val="clear" w:color="auto" w:fill="FFFFFF"/>
        </w:rPr>
        <w:t>水平是当零假设成立时拒绝原假设的可能性。</w:t>
      </w:r>
      <w:r>
        <w:rPr>
          <w:rFonts w:ascii="Times New Roman"/>
          <w:i/>
          <w:szCs w:val="21"/>
          <w:shd w:val="clear" w:color="auto" w:fill="FFFFFF"/>
        </w:rPr>
        <w:t>α</w:t>
      </w:r>
      <w:r>
        <w:rPr>
          <w:rFonts w:ascii="Times New Roman"/>
          <w:szCs w:val="21"/>
          <w:shd w:val="clear" w:color="auto" w:fill="FFFFFF"/>
        </w:rPr>
        <w:t>水平在假设检验中也称为显著性水平</w:t>
      </w:r>
      <w:r>
        <w:rPr>
          <w:rFonts w:ascii="Times New Roman" w:hint="eastAsia"/>
          <w:szCs w:val="21"/>
          <w:shd w:val="clear" w:color="auto" w:fill="FFFFFF"/>
        </w:rPr>
        <w:t>。</w:t>
      </w:r>
    </w:p>
    <w:p w14:paraId="403F1AAD" w14:textId="77777777" w:rsidR="00977F70" w:rsidRDefault="00977F70">
      <w:pPr>
        <w:pStyle w:val="afffffc"/>
        <w:ind w:firstLine="420"/>
        <w:sectPr w:rsidR="00977F70">
          <w:pgSz w:w="11906" w:h="16838"/>
          <w:pgMar w:top="567" w:right="1134" w:bottom="1134" w:left="1134" w:header="1418" w:footer="1134" w:gutter="284"/>
          <w:cols w:space="425"/>
          <w:formProt w:val="0"/>
          <w:docGrid w:type="lines" w:linePitch="312"/>
        </w:sectPr>
      </w:pPr>
    </w:p>
    <w:p w14:paraId="4FEF2E45" w14:textId="77777777" w:rsidR="00977F70" w:rsidRDefault="00977F70">
      <w:pPr>
        <w:pStyle w:val="af8"/>
        <w:rPr>
          <w:vanish w:val="0"/>
        </w:rPr>
      </w:pPr>
    </w:p>
    <w:p w14:paraId="25CEFB96" w14:textId="77777777" w:rsidR="00977F70" w:rsidRDefault="00977F70">
      <w:pPr>
        <w:pStyle w:val="afe"/>
        <w:rPr>
          <w:vanish w:val="0"/>
        </w:rPr>
      </w:pPr>
    </w:p>
    <w:p w14:paraId="10968043" w14:textId="77777777" w:rsidR="00977F70" w:rsidRDefault="005B0E51">
      <w:pPr>
        <w:pStyle w:val="aff3"/>
        <w:spacing w:before="78" w:after="156"/>
      </w:pPr>
      <w:r>
        <w:br/>
      </w:r>
      <w:bookmarkStart w:id="80" w:name="_Toc73695741"/>
      <w:bookmarkStart w:id="81" w:name="_Toc73695633"/>
      <w:r>
        <w:rPr>
          <w:rFonts w:hint="eastAsia"/>
        </w:rPr>
        <w:t>（资料性）</w:t>
      </w:r>
      <w:r>
        <w:br/>
      </w:r>
      <w:r>
        <w:rPr>
          <w:rFonts w:hint="eastAsia"/>
        </w:rPr>
        <w:t>关于塑性保持率精密度的说明</w:t>
      </w:r>
      <w:bookmarkEnd w:id="80"/>
      <w:bookmarkEnd w:id="81"/>
    </w:p>
    <w:p w14:paraId="78C34ADA" w14:textId="77777777" w:rsidR="00977F70" w:rsidRDefault="005B0E51">
      <w:pPr>
        <w:pStyle w:val="aff4"/>
        <w:spacing w:before="156" w:after="156"/>
      </w:pPr>
      <w:bookmarkStart w:id="82" w:name="_Toc73695634"/>
      <w:r>
        <w:rPr>
          <w:rFonts w:hint="eastAsia"/>
        </w:rPr>
        <w:t>背景</w:t>
      </w:r>
      <w:bookmarkEnd w:id="82"/>
    </w:p>
    <w:p w14:paraId="771B7618" w14:textId="77777777" w:rsidR="00977F70" w:rsidRDefault="005B0E51">
      <w:pPr>
        <w:pStyle w:val="affffffffffff0"/>
        <w:rPr>
          <w:rFonts w:hAnsi="宋体"/>
        </w:rPr>
      </w:pPr>
      <w:r>
        <w:rPr>
          <w:rFonts w:hAnsi="宋体"/>
        </w:rPr>
        <w:t>按照</w:t>
      </w:r>
      <w:r>
        <w:rPr>
          <w:rFonts w:hAnsi="宋体" w:hint="eastAsia"/>
        </w:rPr>
        <w:t>GB/T 14838</w:t>
      </w:r>
      <w:r>
        <w:rPr>
          <w:rFonts w:hAnsi="宋体"/>
        </w:rPr>
        <w:t>规定的操作程序和指引，进行了一项实验室</w:t>
      </w:r>
      <w:proofErr w:type="gramStart"/>
      <w:r>
        <w:rPr>
          <w:rFonts w:hAnsi="宋体"/>
        </w:rPr>
        <w:t>间试验</w:t>
      </w:r>
      <w:proofErr w:type="gramEnd"/>
      <w:r>
        <w:rPr>
          <w:rFonts w:hAnsi="宋体"/>
        </w:rPr>
        <w:t>计划（ITP），以确定本文件规定</w:t>
      </w:r>
      <w:r>
        <w:rPr>
          <w:rFonts w:hAnsi="宋体" w:hint="eastAsia"/>
        </w:rPr>
        <w:t>的测定</w:t>
      </w:r>
      <w:r>
        <w:rPr>
          <w:rFonts w:hAnsi="宋体"/>
        </w:rPr>
        <w:t>方法的精密度</w:t>
      </w:r>
      <w:r>
        <w:rPr>
          <w:rFonts w:hAnsi="宋体" w:hint="eastAsia"/>
        </w:rPr>
        <w:t>。</w:t>
      </w:r>
    </w:p>
    <w:p w14:paraId="738E5BF2" w14:textId="77777777" w:rsidR="00977F70" w:rsidRDefault="005B0E51">
      <w:pPr>
        <w:pStyle w:val="affffffffffff0"/>
        <w:rPr>
          <w:rFonts w:hAnsi="宋体"/>
        </w:rPr>
      </w:pPr>
      <w:r>
        <w:rPr>
          <w:rFonts w:hAnsi="宋体"/>
        </w:rPr>
        <w:t>本次ITP计划采用了两种具有不同塑性保持率的材料</w:t>
      </w:r>
      <w:r>
        <w:rPr>
          <w:rFonts w:hAnsi="宋体" w:hint="eastAsia"/>
        </w:rPr>
        <w:t>。</w:t>
      </w:r>
    </w:p>
    <w:p w14:paraId="376A3C0A" w14:textId="77777777" w:rsidR="00977F70" w:rsidRDefault="005B0E51">
      <w:pPr>
        <w:pStyle w:val="affffffffffff0"/>
        <w:rPr>
          <w:rFonts w:hAnsi="宋体"/>
        </w:rPr>
      </w:pPr>
      <w:r>
        <w:rPr>
          <w:rFonts w:hAnsi="宋体"/>
        </w:rPr>
        <w:t>12间实验室参与了本次ITP计划，并确定了Ⅰ型精密度。分两天进行试验，取每一天5个重复测定的平均值计算精密度，（每个</w:t>
      </w:r>
      <w:proofErr w:type="gramStart"/>
      <w:r>
        <w:rPr>
          <w:rFonts w:hAnsi="宋体"/>
        </w:rPr>
        <w:t>测试日</w:t>
      </w:r>
      <w:proofErr w:type="gramEnd"/>
      <w:r>
        <w:rPr>
          <w:rFonts w:hAnsi="宋体"/>
        </w:rPr>
        <w:t>计算一个精密度）。对于每</w:t>
      </w:r>
      <w:r>
        <w:rPr>
          <w:rFonts w:hAnsi="宋体" w:hint="eastAsia"/>
        </w:rPr>
        <w:t>次</w:t>
      </w:r>
      <w:r>
        <w:rPr>
          <w:rFonts w:hAnsi="宋体"/>
        </w:rPr>
        <w:t>重复测定，</w:t>
      </w:r>
      <w:r>
        <w:rPr>
          <w:rFonts w:hAnsi="宋体" w:hint="eastAsia"/>
        </w:rPr>
        <w:t>取</w:t>
      </w:r>
      <w:r>
        <w:rPr>
          <w:rFonts w:hAnsi="宋体"/>
        </w:rPr>
        <w:t>3个未老化试样和3个老化试样</w:t>
      </w:r>
      <w:r>
        <w:rPr>
          <w:rFonts w:hAnsi="宋体" w:hint="eastAsia"/>
        </w:rPr>
        <w:t>试验</w:t>
      </w:r>
      <w:r>
        <w:rPr>
          <w:rFonts w:hAnsi="宋体"/>
        </w:rPr>
        <w:t>结果的中值</w:t>
      </w:r>
      <w:r>
        <w:rPr>
          <w:rFonts w:hAnsi="宋体" w:hint="eastAsia"/>
        </w:rPr>
        <w:t>。</w:t>
      </w:r>
    </w:p>
    <w:p w14:paraId="018E1F7B" w14:textId="77777777" w:rsidR="00977F70" w:rsidRDefault="005B0E51">
      <w:pPr>
        <w:pStyle w:val="affffffffffff0"/>
        <w:rPr>
          <w:rFonts w:hAnsi="宋体"/>
        </w:rPr>
      </w:pPr>
      <w:r>
        <w:rPr>
          <w:rFonts w:hAnsi="宋体"/>
        </w:rPr>
        <w:t>本次ITP计划所得到的精密度结果不应作为评判任何一组材料或产品接受或拒收的依据，除非有特别说明本次ITP计划得到的结果确实适用于这些材料</w:t>
      </w:r>
      <w:r>
        <w:rPr>
          <w:rFonts w:hAnsi="宋体" w:hint="eastAsia"/>
        </w:rPr>
        <w:t>。</w:t>
      </w:r>
    </w:p>
    <w:p w14:paraId="445A6EFA" w14:textId="77777777" w:rsidR="00977F70" w:rsidRDefault="005B0E51">
      <w:pPr>
        <w:pStyle w:val="aff4"/>
        <w:spacing w:before="156" w:after="156"/>
      </w:pPr>
      <w:bookmarkStart w:id="83" w:name="_Toc73695635"/>
      <w:r>
        <w:rPr>
          <w:rFonts w:hint="eastAsia"/>
        </w:rPr>
        <w:t>精密度结果</w:t>
      </w:r>
      <w:bookmarkEnd w:id="83"/>
    </w:p>
    <w:p w14:paraId="5C6036A0" w14:textId="77777777" w:rsidR="00977F70" w:rsidRDefault="005B0E51">
      <w:pPr>
        <w:pStyle w:val="aff5"/>
        <w:spacing w:before="156" w:after="156"/>
      </w:pPr>
      <w:r>
        <w:rPr>
          <w:rFonts w:hint="eastAsia"/>
        </w:rPr>
        <w:t>总则</w:t>
      </w:r>
    </w:p>
    <w:p w14:paraId="721C7A34" w14:textId="77777777" w:rsidR="00977F70" w:rsidRDefault="005B0E51">
      <w:pPr>
        <w:autoSpaceDE w:val="0"/>
        <w:autoSpaceDN w:val="0"/>
        <w:spacing w:line="240" w:lineRule="auto"/>
        <w:ind w:firstLineChars="200" w:firstLine="420"/>
        <w:jc w:val="left"/>
        <w:rPr>
          <w:rFonts w:ascii="宋体" w:hAnsi="宋体"/>
        </w:rPr>
      </w:pPr>
      <w:r>
        <w:rPr>
          <w:rFonts w:ascii="宋体" w:hAnsi="宋体"/>
          <w:kern w:val="0"/>
        </w:rPr>
        <w:t>表B</w:t>
      </w:r>
      <w:r>
        <w:rPr>
          <w:rFonts w:ascii="宋体" w:hAnsi="宋体"/>
        </w:rPr>
        <w:t>.</w:t>
      </w:r>
      <w:r>
        <w:rPr>
          <w:rFonts w:ascii="宋体" w:hAnsi="宋体"/>
          <w:kern w:val="0"/>
        </w:rPr>
        <w:t>1 为两种材料的精密度结果。B.2.2 和B.2.3 给出了使用这些精密度结果的一般性描述，包括绝对精密度</w:t>
      </w:r>
      <w:r>
        <w:rPr>
          <w:rFonts w:ascii="宋体" w:hAnsi="宋体"/>
          <w:i/>
          <w:iCs/>
          <w:kern w:val="0"/>
        </w:rPr>
        <w:t xml:space="preserve">r </w:t>
      </w:r>
      <w:r>
        <w:rPr>
          <w:rFonts w:ascii="宋体" w:hAnsi="宋体"/>
          <w:kern w:val="0"/>
        </w:rPr>
        <w:t xml:space="preserve">和 </w:t>
      </w:r>
      <w:r>
        <w:rPr>
          <w:rFonts w:ascii="宋体" w:hAnsi="宋体"/>
          <w:i/>
          <w:iCs/>
          <w:kern w:val="0"/>
        </w:rPr>
        <w:t>R</w:t>
      </w:r>
      <w:r>
        <w:rPr>
          <w:rFonts w:ascii="宋体" w:hAnsi="宋体"/>
          <w:kern w:val="0"/>
        </w:rPr>
        <w:t>，以及相对精密度 (</w:t>
      </w:r>
      <w:r>
        <w:rPr>
          <w:rFonts w:ascii="宋体" w:hAnsi="宋体"/>
          <w:i/>
          <w:iCs/>
          <w:kern w:val="0"/>
        </w:rPr>
        <w:t>r</w:t>
      </w:r>
      <w:r>
        <w:rPr>
          <w:rFonts w:ascii="宋体" w:hAnsi="宋体"/>
          <w:kern w:val="0"/>
        </w:rPr>
        <w:t>) 和 (</w:t>
      </w:r>
      <w:r>
        <w:rPr>
          <w:rFonts w:ascii="宋体" w:hAnsi="宋体"/>
          <w:i/>
          <w:iCs/>
          <w:kern w:val="0"/>
        </w:rPr>
        <w:t>R</w:t>
      </w:r>
      <w:r>
        <w:rPr>
          <w:rFonts w:ascii="宋体" w:hAnsi="宋体"/>
          <w:kern w:val="0"/>
        </w:rPr>
        <w:t>)</w:t>
      </w:r>
      <w:r>
        <w:rPr>
          <w:rFonts w:ascii="宋体" w:hAnsi="宋体" w:hint="eastAsia"/>
          <w:kern w:val="0"/>
        </w:rPr>
        <w:t>。</w:t>
      </w:r>
    </w:p>
    <w:p w14:paraId="4989142D" w14:textId="77777777" w:rsidR="00977F70" w:rsidRDefault="005B0E51">
      <w:pPr>
        <w:pStyle w:val="aff"/>
        <w:spacing w:before="156" w:after="156"/>
      </w:pPr>
      <w:r>
        <w:rPr>
          <w:rFonts w:hint="eastAsia"/>
        </w:rPr>
        <w:t>塑性保持率（PRI）的精密度</w:t>
      </w:r>
    </w:p>
    <w:tbl>
      <w:tblPr>
        <w:tblStyle w:val="affffd"/>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42"/>
        <w:gridCol w:w="1042"/>
        <w:gridCol w:w="1041"/>
        <w:gridCol w:w="1041"/>
        <w:gridCol w:w="1041"/>
        <w:gridCol w:w="1041"/>
        <w:gridCol w:w="1042"/>
        <w:gridCol w:w="1042"/>
        <w:gridCol w:w="1042"/>
      </w:tblGrid>
      <w:tr w:rsidR="00977F70" w14:paraId="48AD0D35" w14:textId="77777777">
        <w:trPr>
          <w:tblHeader/>
          <w:jc w:val="center"/>
        </w:trPr>
        <w:tc>
          <w:tcPr>
            <w:tcW w:w="1042" w:type="dxa"/>
            <w:vMerge w:val="restart"/>
            <w:tcBorders>
              <w:top w:val="single" w:sz="8" w:space="0" w:color="auto"/>
            </w:tcBorders>
            <w:shd w:val="clear" w:color="auto" w:fill="auto"/>
            <w:vAlign w:val="center"/>
          </w:tcPr>
          <w:p w14:paraId="2AD7E2C8" w14:textId="77777777" w:rsidR="00977F70" w:rsidRDefault="005B0E51">
            <w:pPr>
              <w:pStyle w:val="affffffffff0"/>
            </w:pPr>
            <w:r>
              <w:rPr>
                <w:rFonts w:hint="eastAsia"/>
              </w:rPr>
              <w:t>材料</w:t>
            </w:r>
          </w:p>
        </w:tc>
        <w:tc>
          <w:tcPr>
            <w:tcW w:w="1042" w:type="dxa"/>
            <w:vMerge w:val="restart"/>
            <w:tcBorders>
              <w:top w:val="single" w:sz="8" w:space="0" w:color="auto"/>
            </w:tcBorders>
            <w:shd w:val="clear" w:color="auto" w:fill="auto"/>
            <w:vAlign w:val="center"/>
          </w:tcPr>
          <w:p w14:paraId="3723E3BB" w14:textId="77777777" w:rsidR="00977F70" w:rsidRDefault="005B0E51">
            <w:pPr>
              <w:pStyle w:val="affffffffff0"/>
            </w:pPr>
            <w:r>
              <w:rPr>
                <w:rFonts w:hint="eastAsia"/>
              </w:rPr>
              <w:t>PRI平均值</w:t>
            </w:r>
          </w:p>
        </w:tc>
        <w:tc>
          <w:tcPr>
            <w:tcW w:w="3123" w:type="dxa"/>
            <w:gridSpan w:val="3"/>
            <w:tcBorders>
              <w:top w:val="single" w:sz="8" w:space="0" w:color="auto"/>
              <w:bottom w:val="single" w:sz="8" w:space="0" w:color="auto"/>
            </w:tcBorders>
            <w:shd w:val="clear" w:color="auto" w:fill="auto"/>
            <w:vAlign w:val="center"/>
          </w:tcPr>
          <w:p w14:paraId="76E444F0" w14:textId="77777777" w:rsidR="00977F70" w:rsidRDefault="005B0E51">
            <w:pPr>
              <w:pStyle w:val="affffffffff0"/>
            </w:pPr>
            <w:r>
              <w:rPr>
                <w:rFonts w:hint="eastAsia"/>
              </w:rPr>
              <w:t>实验室内</w:t>
            </w:r>
          </w:p>
        </w:tc>
        <w:tc>
          <w:tcPr>
            <w:tcW w:w="3125" w:type="dxa"/>
            <w:gridSpan w:val="3"/>
            <w:tcBorders>
              <w:top w:val="single" w:sz="8" w:space="0" w:color="auto"/>
              <w:bottom w:val="single" w:sz="8" w:space="0" w:color="auto"/>
            </w:tcBorders>
            <w:shd w:val="clear" w:color="auto" w:fill="auto"/>
            <w:vAlign w:val="center"/>
          </w:tcPr>
          <w:p w14:paraId="2E359A62" w14:textId="77777777" w:rsidR="00977F70" w:rsidRDefault="005B0E51">
            <w:pPr>
              <w:pStyle w:val="affffffffff0"/>
            </w:pPr>
            <w:r>
              <w:rPr>
                <w:rFonts w:hint="eastAsia"/>
              </w:rPr>
              <w:t>实验室间</w:t>
            </w:r>
          </w:p>
        </w:tc>
        <w:tc>
          <w:tcPr>
            <w:tcW w:w="1042" w:type="dxa"/>
            <w:vMerge w:val="restart"/>
            <w:tcBorders>
              <w:top w:val="single" w:sz="8" w:space="0" w:color="auto"/>
            </w:tcBorders>
            <w:shd w:val="clear" w:color="auto" w:fill="auto"/>
            <w:vAlign w:val="center"/>
          </w:tcPr>
          <w:p w14:paraId="59706A5B" w14:textId="77777777" w:rsidR="00977F70" w:rsidRDefault="005B0E51">
            <w:pPr>
              <w:pStyle w:val="affffffffff0"/>
            </w:pPr>
            <w:r>
              <w:rPr>
                <w:rFonts w:hint="eastAsia"/>
              </w:rPr>
              <w:t>实验室数量</w:t>
            </w:r>
          </w:p>
        </w:tc>
      </w:tr>
      <w:tr w:rsidR="00977F70" w14:paraId="63715116" w14:textId="77777777">
        <w:trPr>
          <w:jc w:val="center"/>
        </w:trPr>
        <w:tc>
          <w:tcPr>
            <w:tcW w:w="1042" w:type="dxa"/>
            <w:vMerge/>
            <w:shd w:val="clear" w:color="auto" w:fill="auto"/>
            <w:vAlign w:val="center"/>
          </w:tcPr>
          <w:p w14:paraId="31E09687" w14:textId="77777777" w:rsidR="00977F70" w:rsidRDefault="00977F70">
            <w:pPr>
              <w:pStyle w:val="affffffffff0"/>
            </w:pPr>
          </w:p>
        </w:tc>
        <w:tc>
          <w:tcPr>
            <w:tcW w:w="1042" w:type="dxa"/>
            <w:vMerge/>
            <w:shd w:val="clear" w:color="auto" w:fill="auto"/>
            <w:vAlign w:val="center"/>
          </w:tcPr>
          <w:p w14:paraId="0FFB7E94" w14:textId="77777777" w:rsidR="00977F70" w:rsidRDefault="00977F70">
            <w:pPr>
              <w:pStyle w:val="affffffffff0"/>
            </w:pPr>
          </w:p>
        </w:tc>
        <w:tc>
          <w:tcPr>
            <w:tcW w:w="1041" w:type="dxa"/>
            <w:tcBorders>
              <w:top w:val="single" w:sz="8" w:space="0" w:color="auto"/>
            </w:tcBorders>
            <w:shd w:val="clear" w:color="auto" w:fill="auto"/>
            <w:vAlign w:val="center"/>
          </w:tcPr>
          <w:p w14:paraId="3E33BCD2" w14:textId="77777777" w:rsidR="00977F70" w:rsidRDefault="005B0E51">
            <w:pPr>
              <w:pStyle w:val="affffffffff0"/>
            </w:pPr>
            <w:r>
              <w:rPr>
                <w:rFonts w:hint="eastAsia"/>
              </w:rPr>
              <w:t>S</w:t>
            </w:r>
            <w:r>
              <w:rPr>
                <w:rFonts w:hint="eastAsia"/>
                <w:vertAlign w:val="subscript"/>
              </w:rPr>
              <w:t>r</w:t>
            </w:r>
          </w:p>
        </w:tc>
        <w:tc>
          <w:tcPr>
            <w:tcW w:w="1041" w:type="dxa"/>
            <w:tcBorders>
              <w:top w:val="single" w:sz="8" w:space="0" w:color="auto"/>
            </w:tcBorders>
            <w:shd w:val="clear" w:color="auto" w:fill="auto"/>
            <w:vAlign w:val="center"/>
          </w:tcPr>
          <w:p w14:paraId="61DFA1F3" w14:textId="77777777" w:rsidR="00977F70" w:rsidRDefault="005B0E51">
            <w:pPr>
              <w:pStyle w:val="affffffffff0"/>
            </w:pPr>
            <w:r>
              <w:rPr>
                <w:rFonts w:hint="eastAsia"/>
              </w:rPr>
              <w:t>r</w:t>
            </w:r>
          </w:p>
        </w:tc>
        <w:tc>
          <w:tcPr>
            <w:tcW w:w="1041" w:type="dxa"/>
            <w:tcBorders>
              <w:top w:val="single" w:sz="8" w:space="0" w:color="auto"/>
            </w:tcBorders>
            <w:shd w:val="clear" w:color="auto" w:fill="auto"/>
            <w:vAlign w:val="center"/>
          </w:tcPr>
          <w:p w14:paraId="5B54C310" w14:textId="77777777" w:rsidR="00977F70" w:rsidRDefault="005B0E51">
            <w:pPr>
              <w:pStyle w:val="affffffffff0"/>
            </w:pPr>
            <w:r>
              <w:rPr>
                <w:rFonts w:hint="eastAsia"/>
              </w:rPr>
              <w:t>（r）</w:t>
            </w:r>
          </w:p>
        </w:tc>
        <w:tc>
          <w:tcPr>
            <w:tcW w:w="1041" w:type="dxa"/>
            <w:tcBorders>
              <w:top w:val="single" w:sz="8" w:space="0" w:color="auto"/>
            </w:tcBorders>
            <w:shd w:val="clear" w:color="auto" w:fill="auto"/>
            <w:vAlign w:val="center"/>
          </w:tcPr>
          <w:p w14:paraId="5DCC2A35" w14:textId="77777777" w:rsidR="00977F70" w:rsidRDefault="005B0E51">
            <w:pPr>
              <w:pStyle w:val="affffffffff0"/>
            </w:pPr>
            <w:r>
              <w:rPr>
                <w:rFonts w:hint="eastAsia"/>
              </w:rPr>
              <w:t>S</w:t>
            </w:r>
            <w:r>
              <w:rPr>
                <w:rFonts w:hint="eastAsia"/>
                <w:vertAlign w:val="subscript"/>
              </w:rPr>
              <w:t>R</w:t>
            </w:r>
          </w:p>
        </w:tc>
        <w:tc>
          <w:tcPr>
            <w:tcW w:w="1042" w:type="dxa"/>
            <w:tcBorders>
              <w:top w:val="single" w:sz="8" w:space="0" w:color="auto"/>
            </w:tcBorders>
            <w:shd w:val="clear" w:color="auto" w:fill="auto"/>
            <w:vAlign w:val="center"/>
          </w:tcPr>
          <w:p w14:paraId="7C7C1495" w14:textId="77777777" w:rsidR="00977F70" w:rsidRDefault="005B0E51">
            <w:pPr>
              <w:pStyle w:val="affffffffff0"/>
            </w:pPr>
            <w:r>
              <w:rPr>
                <w:rFonts w:hint="eastAsia"/>
              </w:rPr>
              <w:t>R</w:t>
            </w:r>
          </w:p>
        </w:tc>
        <w:tc>
          <w:tcPr>
            <w:tcW w:w="1042" w:type="dxa"/>
            <w:tcBorders>
              <w:top w:val="single" w:sz="8" w:space="0" w:color="auto"/>
            </w:tcBorders>
            <w:shd w:val="clear" w:color="auto" w:fill="auto"/>
            <w:vAlign w:val="center"/>
          </w:tcPr>
          <w:p w14:paraId="3F2E9675" w14:textId="77777777" w:rsidR="00977F70" w:rsidRDefault="005B0E51">
            <w:pPr>
              <w:pStyle w:val="affffffffff0"/>
            </w:pPr>
            <w:r>
              <w:rPr>
                <w:rFonts w:hint="eastAsia"/>
              </w:rPr>
              <w:t>（R）</w:t>
            </w:r>
          </w:p>
        </w:tc>
        <w:tc>
          <w:tcPr>
            <w:tcW w:w="1042" w:type="dxa"/>
            <w:vMerge/>
            <w:shd w:val="clear" w:color="auto" w:fill="auto"/>
            <w:vAlign w:val="center"/>
          </w:tcPr>
          <w:p w14:paraId="794EE9EE" w14:textId="77777777" w:rsidR="00977F70" w:rsidRDefault="00977F70">
            <w:pPr>
              <w:pStyle w:val="affffffffff0"/>
            </w:pPr>
          </w:p>
        </w:tc>
      </w:tr>
      <w:tr w:rsidR="00977F70" w14:paraId="00F5F05E" w14:textId="77777777">
        <w:trPr>
          <w:jc w:val="center"/>
        </w:trPr>
        <w:tc>
          <w:tcPr>
            <w:tcW w:w="1042" w:type="dxa"/>
            <w:shd w:val="clear" w:color="auto" w:fill="auto"/>
            <w:vAlign w:val="center"/>
          </w:tcPr>
          <w:p w14:paraId="0D409C20" w14:textId="77777777" w:rsidR="00977F70" w:rsidRDefault="005B0E51">
            <w:pPr>
              <w:pStyle w:val="affffffffff0"/>
            </w:pPr>
            <w:r>
              <w:rPr>
                <w:rFonts w:hint="eastAsia"/>
              </w:rPr>
              <w:t>材料A</w:t>
            </w:r>
          </w:p>
        </w:tc>
        <w:tc>
          <w:tcPr>
            <w:tcW w:w="1042" w:type="dxa"/>
            <w:shd w:val="clear" w:color="auto" w:fill="auto"/>
            <w:vAlign w:val="center"/>
          </w:tcPr>
          <w:p w14:paraId="02B23705" w14:textId="77777777" w:rsidR="00977F70" w:rsidRDefault="005B0E51">
            <w:pPr>
              <w:pStyle w:val="affffffffff0"/>
            </w:pPr>
            <w:r>
              <w:rPr>
                <w:rFonts w:hint="eastAsia"/>
              </w:rPr>
              <w:t>76</w:t>
            </w:r>
          </w:p>
        </w:tc>
        <w:tc>
          <w:tcPr>
            <w:tcW w:w="1041" w:type="dxa"/>
            <w:shd w:val="clear" w:color="auto" w:fill="auto"/>
            <w:vAlign w:val="center"/>
          </w:tcPr>
          <w:p w14:paraId="09F5618F" w14:textId="77777777" w:rsidR="00977F70" w:rsidRDefault="005B0E51">
            <w:pPr>
              <w:pStyle w:val="affffffffff0"/>
            </w:pPr>
            <w:r>
              <w:rPr>
                <w:rFonts w:hint="eastAsia"/>
              </w:rPr>
              <w:t>0.78</w:t>
            </w:r>
          </w:p>
        </w:tc>
        <w:tc>
          <w:tcPr>
            <w:tcW w:w="1041" w:type="dxa"/>
            <w:shd w:val="clear" w:color="auto" w:fill="auto"/>
            <w:vAlign w:val="center"/>
          </w:tcPr>
          <w:p w14:paraId="25AC5AE8" w14:textId="77777777" w:rsidR="00977F70" w:rsidRDefault="005B0E51">
            <w:pPr>
              <w:pStyle w:val="affffffffff0"/>
            </w:pPr>
            <w:r>
              <w:rPr>
                <w:rFonts w:hint="eastAsia"/>
              </w:rPr>
              <w:t>2.22</w:t>
            </w:r>
          </w:p>
        </w:tc>
        <w:tc>
          <w:tcPr>
            <w:tcW w:w="1041" w:type="dxa"/>
            <w:shd w:val="clear" w:color="auto" w:fill="auto"/>
            <w:vAlign w:val="center"/>
          </w:tcPr>
          <w:p w14:paraId="60284A57" w14:textId="77777777" w:rsidR="00977F70" w:rsidRDefault="005B0E51">
            <w:pPr>
              <w:pStyle w:val="affffffffff0"/>
            </w:pPr>
            <w:r>
              <w:rPr>
                <w:rFonts w:hint="eastAsia"/>
              </w:rPr>
              <w:t>2.91</w:t>
            </w:r>
          </w:p>
        </w:tc>
        <w:tc>
          <w:tcPr>
            <w:tcW w:w="1041" w:type="dxa"/>
            <w:shd w:val="clear" w:color="auto" w:fill="auto"/>
            <w:vAlign w:val="center"/>
          </w:tcPr>
          <w:p w14:paraId="04B8D4EC" w14:textId="77777777" w:rsidR="00977F70" w:rsidRDefault="005B0E51">
            <w:pPr>
              <w:pStyle w:val="affffffffff0"/>
            </w:pPr>
            <w:r>
              <w:rPr>
                <w:rFonts w:hint="eastAsia"/>
              </w:rPr>
              <w:t>1.99</w:t>
            </w:r>
          </w:p>
        </w:tc>
        <w:tc>
          <w:tcPr>
            <w:tcW w:w="1042" w:type="dxa"/>
            <w:shd w:val="clear" w:color="auto" w:fill="auto"/>
            <w:vAlign w:val="center"/>
          </w:tcPr>
          <w:p w14:paraId="41CD0D58" w14:textId="77777777" w:rsidR="00977F70" w:rsidRDefault="005B0E51">
            <w:pPr>
              <w:pStyle w:val="affffffffff0"/>
            </w:pPr>
            <w:r>
              <w:rPr>
                <w:rFonts w:hint="eastAsia"/>
              </w:rPr>
              <w:t>5.64</w:t>
            </w:r>
          </w:p>
        </w:tc>
        <w:tc>
          <w:tcPr>
            <w:tcW w:w="1042" w:type="dxa"/>
            <w:shd w:val="clear" w:color="auto" w:fill="auto"/>
            <w:vAlign w:val="center"/>
          </w:tcPr>
          <w:p w14:paraId="7285B7DE" w14:textId="77777777" w:rsidR="00977F70" w:rsidRDefault="005B0E51">
            <w:pPr>
              <w:pStyle w:val="affffffffff0"/>
            </w:pPr>
            <w:r>
              <w:rPr>
                <w:rFonts w:hint="eastAsia"/>
              </w:rPr>
              <w:t>7.39</w:t>
            </w:r>
          </w:p>
        </w:tc>
        <w:tc>
          <w:tcPr>
            <w:tcW w:w="1042" w:type="dxa"/>
            <w:shd w:val="clear" w:color="auto" w:fill="auto"/>
            <w:vAlign w:val="center"/>
          </w:tcPr>
          <w:p w14:paraId="0EEBA3C2" w14:textId="77777777" w:rsidR="00977F70" w:rsidRDefault="005B0E51">
            <w:pPr>
              <w:pStyle w:val="affffffffff0"/>
            </w:pPr>
            <w:r>
              <w:rPr>
                <w:rFonts w:hint="eastAsia"/>
              </w:rPr>
              <w:t>12</w:t>
            </w:r>
          </w:p>
        </w:tc>
      </w:tr>
      <w:tr w:rsidR="00977F70" w14:paraId="110F2D7B" w14:textId="77777777">
        <w:trPr>
          <w:jc w:val="center"/>
        </w:trPr>
        <w:tc>
          <w:tcPr>
            <w:tcW w:w="1042" w:type="dxa"/>
            <w:shd w:val="clear" w:color="auto" w:fill="auto"/>
            <w:vAlign w:val="center"/>
          </w:tcPr>
          <w:p w14:paraId="76130409" w14:textId="77777777" w:rsidR="00977F70" w:rsidRDefault="005B0E51">
            <w:pPr>
              <w:pStyle w:val="affffffffff0"/>
            </w:pPr>
            <w:r>
              <w:rPr>
                <w:rFonts w:hint="eastAsia"/>
              </w:rPr>
              <w:t>材料B</w:t>
            </w:r>
          </w:p>
        </w:tc>
        <w:tc>
          <w:tcPr>
            <w:tcW w:w="1042" w:type="dxa"/>
            <w:shd w:val="clear" w:color="auto" w:fill="auto"/>
            <w:vAlign w:val="center"/>
          </w:tcPr>
          <w:p w14:paraId="528ECED2" w14:textId="77777777" w:rsidR="00977F70" w:rsidRDefault="005B0E51">
            <w:pPr>
              <w:pStyle w:val="affffffffff0"/>
            </w:pPr>
            <w:r>
              <w:rPr>
                <w:rFonts w:hint="eastAsia"/>
              </w:rPr>
              <w:t>81</w:t>
            </w:r>
          </w:p>
        </w:tc>
        <w:tc>
          <w:tcPr>
            <w:tcW w:w="1041" w:type="dxa"/>
            <w:shd w:val="clear" w:color="auto" w:fill="auto"/>
            <w:vAlign w:val="center"/>
          </w:tcPr>
          <w:p w14:paraId="4BA135EA" w14:textId="77777777" w:rsidR="00977F70" w:rsidRDefault="005B0E51">
            <w:pPr>
              <w:pStyle w:val="affffffffff0"/>
            </w:pPr>
            <w:r>
              <w:rPr>
                <w:rFonts w:hint="eastAsia"/>
              </w:rPr>
              <w:t>0.79</w:t>
            </w:r>
          </w:p>
        </w:tc>
        <w:tc>
          <w:tcPr>
            <w:tcW w:w="1041" w:type="dxa"/>
            <w:shd w:val="clear" w:color="auto" w:fill="auto"/>
            <w:vAlign w:val="center"/>
          </w:tcPr>
          <w:p w14:paraId="029E33DE" w14:textId="77777777" w:rsidR="00977F70" w:rsidRDefault="005B0E51">
            <w:pPr>
              <w:pStyle w:val="affffffffff0"/>
            </w:pPr>
            <w:r>
              <w:rPr>
                <w:rFonts w:hint="eastAsia"/>
              </w:rPr>
              <w:t>2.23</w:t>
            </w:r>
          </w:p>
        </w:tc>
        <w:tc>
          <w:tcPr>
            <w:tcW w:w="1041" w:type="dxa"/>
            <w:shd w:val="clear" w:color="auto" w:fill="auto"/>
            <w:vAlign w:val="center"/>
          </w:tcPr>
          <w:p w14:paraId="0A3887AB" w14:textId="77777777" w:rsidR="00977F70" w:rsidRDefault="005B0E51">
            <w:pPr>
              <w:pStyle w:val="affffffffff0"/>
            </w:pPr>
            <w:r>
              <w:rPr>
                <w:rFonts w:hint="eastAsia"/>
              </w:rPr>
              <w:t>2.76</w:t>
            </w:r>
          </w:p>
        </w:tc>
        <w:tc>
          <w:tcPr>
            <w:tcW w:w="1041" w:type="dxa"/>
            <w:shd w:val="clear" w:color="auto" w:fill="auto"/>
            <w:vAlign w:val="center"/>
          </w:tcPr>
          <w:p w14:paraId="35B9718F" w14:textId="77777777" w:rsidR="00977F70" w:rsidRDefault="005B0E51">
            <w:pPr>
              <w:pStyle w:val="affffffffff0"/>
            </w:pPr>
            <w:r>
              <w:rPr>
                <w:rFonts w:hint="eastAsia"/>
              </w:rPr>
              <w:t>1.77</w:t>
            </w:r>
          </w:p>
        </w:tc>
        <w:tc>
          <w:tcPr>
            <w:tcW w:w="1042" w:type="dxa"/>
            <w:shd w:val="clear" w:color="auto" w:fill="auto"/>
            <w:vAlign w:val="center"/>
          </w:tcPr>
          <w:p w14:paraId="26463B88" w14:textId="77777777" w:rsidR="00977F70" w:rsidRDefault="005B0E51">
            <w:pPr>
              <w:pStyle w:val="affffffffff0"/>
            </w:pPr>
            <w:r>
              <w:rPr>
                <w:rFonts w:hint="eastAsia"/>
              </w:rPr>
              <w:t>5.01</w:t>
            </w:r>
          </w:p>
        </w:tc>
        <w:tc>
          <w:tcPr>
            <w:tcW w:w="1042" w:type="dxa"/>
            <w:shd w:val="clear" w:color="auto" w:fill="auto"/>
            <w:vAlign w:val="center"/>
          </w:tcPr>
          <w:p w14:paraId="6F668A9F" w14:textId="77777777" w:rsidR="00977F70" w:rsidRDefault="005B0E51">
            <w:pPr>
              <w:pStyle w:val="affffffffff0"/>
            </w:pPr>
            <w:r>
              <w:rPr>
                <w:rFonts w:hint="eastAsia"/>
              </w:rPr>
              <w:t>6.21</w:t>
            </w:r>
          </w:p>
        </w:tc>
        <w:tc>
          <w:tcPr>
            <w:tcW w:w="1042" w:type="dxa"/>
            <w:shd w:val="clear" w:color="auto" w:fill="auto"/>
            <w:vAlign w:val="center"/>
          </w:tcPr>
          <w:p w14:paraId="4BE0FB22" w14:textId="77777777" w:rsidR="00977F70" w:rsidRDefault="005B0E51">
            <w:pPr>
              <w:pStyle w:val="affffffffff0"/>
            </w:pPr>
            <w:r>
              <w:rPr>
                <w:rFonts w:hint="eastAsia"/>
              </w:rPr>
              <w:t>12</w:t>
            </w:r>
          </w:p>
        </w:tc>
      </w:tr>
      <w:tr w:rsidR="00977F70" w14:paraId="72F6CCD0" w14:textId="77777777">
        <w:trPr>
          <w:jc w:val="center"/>
        </w:trPr>
        <w:tc>
          <w:tcPr>
            <w:tcW w:w="9374" w:type="dxa"/>
            <w:gridSpan w:val="9"/>
            <w:shd w:val="clear" w:color="auto" w:fill="auto"/>
            <w:vAlign w:val="center"/>
          </w:tcPr>
          <w:p w14:paraId="0E509144" w14:textId="77777777" w:rsidR="00977F70" w:rsidRDefault="005B0E51">
            <w:pPr>
              <w:pStyle w:val="affffffffffff0"/>
              <w:ind w:leftChars="50" w:left="105" w:firstLineChars="50" w:firstLine="90"/>
              <w:rPr>
                <w:rFonts w:hAnsi="宋体"/>
                <w:sz w:val="18"/>
                <w:szCs w:val="18"/>
              </w:rPr>
            </w:pPr>
            <w:r>
              <w:rPr>
                <w:rFonts w:hAnsi="宋体"/>
                <w:sz w:val="18"/>
                <w:szCs w:val="18"/>
              </w:rPr>
              <w:t>S</w:t>
            </w:r>
            <w:r>
              <w:rPr>
                <w:rFonts w:hAnsi="宋体"/>
                <w:sz w:val="18"/>
                <w:szCs w:val="18"/>
                <w:vertAlign w:val="subscript"/>
              </w:rPr>
              <w:t>r</w:t>
            </w:r>
            <w:r>
              <w:rPr>
                <w:rFonts w:hAnsi="宋体"/>
                <w:sz w:val="18"/>
                <w:szCs w:val="18"/>
              </w:rPr>
              <w:t xml:space="preserve">   实验室内标准差（以测量单位表示）；</w:t>
            </w:r>
          </w:p>
          <w:p w14:paraId="43E19F6A" w14:textId="77777777" w:rsidR="00977F70" w:rsidRDefault="005B0E51">
            <w:pPr>
              <w:pStyle w:val="affffffffffff0"/>
              <w:ind w:leftChars="50" w:left="105" w:firstLineChars="50" w:firstLine="90"/>
              <w:rPr>
                <w:rFonts w:hAnsi="宋体"/>
                <w:sz w:val="18"/>
                <w:szCs w:val="18"/>
              </w:rPr>
            </w:pPr>
            <w:r>
              <w:rPr>
                <w:rFonts w:hAnsi="宋体"/>
                <w:sz w:val="18"/>
                <w:szCs w:val="18"/>
              </w:rPr>
              <w:t>r    重复性（以测量单位表示）；</w:t>
            </w:r>
          </w:p>
          <w:p w14:paraId="41AD8AD0" w14:textId="77777777" w:rsidR="00977F70" w:rsidRDefault="005B0E51">
            <w:pPr>
              <w:pStyle w:val="affffffffffff0"/>
              <w:ind w:leftChars="50" w:left="105" w:firstLineChars="0" w:firstLine="0"/>
              <w:rPr>
                <w:rFonts w:hAnsi="宋体"/>
                <w:sz w:val="18"/>
                <w:szCs w:val="18"/>
              </w:rPr>
            </w:pPr>
            <w:r>
              <w:rPr>
                <w:rFonts w:hAnsi="宋体"/>
                <w:sz w:val="18"/>
                <w:szCs w:val="18"/>
              </w:rPr>
              <w:t>（r） 重复性（以平均值的百分数表示）；</w:t>
            </w:r>
          </w:p>
          <w:p w14:paraId="39B31738" w14:textId="77777777" w:rsidR="00977F70" w:rsidRDefault="005B0E51">
            <w:pPr>
              <w:pStyle w:val="affffffffffff0"/>
              <w:ind w:leftChars="50" w:left="105" w:firstLineChars="50" w:firstLine="90"/>
              <w:rPr>
                <w:rFonts w:hAnsi="宋体"/>
                <w:sz w:val="18"/>
                <w:szCs w:val="18"/>
              </w:rPr>
            </w:pPr>
            <w:r>
              <w:rPr>
                <w:rFonts w:hAnsi="宋体"/>
                <w:sz w:val="18"/>
                <w:szCs w:val="18"/>
              </w:rPr>
              <w:t>S</w:t>
            </w:r>
            <w:r>
              <w:rPr>
                <w:rFonts w:hAnsi="宋体"/>
                <w:sz w:val="18"/>
                <w:szCs w:val="18"/>
                <w:vertAlign w:val="subscript"/>
              </w:rPr>
              <w:t>R</w:t>
            </w:r>
            <w:r>
              <w:rPr>
                <w:rFonts w:hAnsi="宋体"/>
                <w:sz w:val="18"/>
                <w:szCs w:val="18"/>
              </w:rPr>
              <w:t xml:space="preserve">   实验室间标准差（以测量单位表示）；</w:t>
            </w:r>
          </w:p>
          <w:p w14:paraId="268E8807" w14:textId="77777777" w:rsidR="00977F70" w:rsidRDefault="005B0E51">
            <w:pPr>
              <w:pStyle w:val="affffffffffff0"/>
              <w:ind w:leftChars="50" w:left="105" w:firstLineChars="50" w:firstLine="90"/>
              <w:rPr>
                <w:rFonts w:hAnsi="宋体"/>
                <w:sz w:val="18"/>
                <w:szCs w:val="18"/>
              </w:rPr>
            </w:pPr>
            <w:r>
              <w:rPr>
                <w:rFonts w:hAnsi="宋体"/>
                <w:sz w:val="18"/>
                <w:szCs w:val="18"/>
              </w:rPr>
              <w:t>R    再现性（以测量单位表示）；</w:t>
            </w:r>
          </w:p>
          <w:p w14:paraId="45052F5D" w14:textId="77777777" w:rsidR="00977F70" w:rsidRDefault="005B0E51">
            <w:pPr>
              <w:pStyle w:val="affffffffff0"/>
              <w:jc w:val="left"/>
            </w:pPr>
            <w:r>
              <w:rPr>
                <w:rFonts w:hAnsi="宋体"/>
                <w:szCs w:val="18"/>
              </w:rPr>
              <w:t>（R） 再现性（以平均值的百分数表示）</w:t>
            </w:r>
            <w:r>
              <w:rPr>
                <w:rFonts w:hAnsi="宋体" w:hint="eastAsia"/>
                <w:szCs w:val="18"/>
              </w:rPr>
              <w:t>。</w:t>
            </w:r>
          </w:p>
        </w:tc>
      </w:tr>
    </w:tbl>
    <w:p w14:paraId="011C3317" w14:textId="77777777" w:rsidR="00977F70" w:rsidRDefault="005B0E51">
      <w:pPr>
        <w:pStyle w:val="aff5"/>
        <w:spacing w:before="156" w:after="156"/>
      </w:pPr>
      <w:r>
        <w:rPr>
          <w:rFonts w:hint="eastAsia"/>
        </w:rPr>
        <w:t>重复性</w:t>
      </w:r>
    </w:p>
    <w:p w14:paraId="31E09FA5" w14:textId="77777777" w:rsidR="00977F70" w:rsidRDefault="005B0E51">
      <w:pPr>
        <w:pStyle w:val="afffffc"/>
        <w:ind w:firstLine="420"/>
        <w:rPr>
          <w:rFonts w:hAnsi="宋体"/>
        </w:rPr>
      </w:pPr>
      <w:r>
        <w:rPr>
          <w:rFonts w:hAnsi="宋体"/>
        </w:rPr>
        <w:t>表B.1给出了每一种材料的重复性（</w:t>
      </w:r>
      <w:r>
        <w:rPr>
          <w:rFonts w:hAnsi="宋体" w:hint="eastAsia"/>
        </w:rPr>
        <w:t>局部试验区域</w:t>
      </w:r>
      <w:r>
        <w:rPr>
          <w:rFonts w:hAnsi="宋体"/>
        </w:rPr>
        <w:t>精密度）。在正确使用本文件</w:t>
      </w:r>
      <w:r>
        <w:rPr>
          <w:rFonts w:hAnsi="宋体" w:hint="eastAsia"/>
        </w:rPr>
        <w:t>的</w:t>
      </w:r>
      <w:r>
        <w:rPr>
          <w:rFonts w:hAnsi="宋体"/>
        </w:rPr>
        <w:t>条件下，同一实验室所获得的两个独立的试验结果（平均值）之差大于r值（以测量单位表示）和（r）（以百分数表示）应被视为可疑，即来自不同的样品群。建议进行适当的研究分析</w:t>
      </w:r>
      <w:r>
        <w:rPr>
          <w:rFonts w:hAnsi="宋体" w:hint="eastAsia"/>
        </w:rPr>
        <w:t>。</w:t>
      </w:r>
    </w:p>
    <w:p w14:paraId="11594FD1" w14:textId="77777777" w:rsidR="00977F70" w:rsidRDefault="005B0E51">
      <w:pPr>
        <w:pStyle w:val="aff5"/>
        <w:spacing w:before="156" w:after="156"/>
      </w:pPr>
      <w:r>
        <w:rPr>
          <w:rFonts w:hint="eastAsia"/>
        </w:rPr>
        <w:t>再现性</w:t>
      </w:r>
    </w:p>
    <w:p w14:paraId="2A57BFDC" w14:textId="77777777" w:rsidR="00977F70" w:rsidRDefault="005B0E51">
      <w:pPr>
        <w:pStyle w:val="affffffffffff0"/>
        <w:rPr>
          <w:rFonts w:hAnsi="宋体" w:cs="Arial,Bold"/>
          <w:b/>
          <w:bCs/>
          <w:szCs w:val="21"/>
        </w:rPr>
      </w:pPr>
      <w:r>
        <w:rPr>
          <w:rFonts w:hAnsi="宋体"/>
        </w:rPr>
        <w:t>表B.1 中给出了每一种材料的再现性（</w:t>
      </w:r>
      <w:r>
        <w:rPr>
          <w:rFonts w:hAnsi="宋体" w:hint="eastAsia"/>
        </w:rPr>
        <w:t>全局试验区</w:t>
      </w:r>
      <w:r>
        <w:rPr>
          <w:rFonts w:hAnsi="宋体"/>
        </w:rPr>
        <w:t>域精密度）。在正确使用本文件条件下，不同实验室所获得的两个独立的试验结果（平均值）之差大于R值（以测量单位表示）和（R）（以百分数表示）应被视为可疑，即来自不同的样品群。建议进行适当的研究分析</w:t>
      </w:r>
      <w:r>
        <w:rPr>
          <w:rFonts w:hAnsi="宋体" w:hint="eastAsia"/>
          <w:szCs w:val="21"/>
        </w:rPr>
        <w:t>。</w:t>
      </w:r>
    </w:p>
    <w:p w14:paraId="03681C3A" w14:textId="77777777" w:rsidR="00977F70" w:rsidRDefault="005B0E51">
      <w:pPr>
        <w:pStyle w:val="aff5"/>
        <w:spacing w:before="156" w:after="156"/>
      </w:pPr>
      <w:r>
        <w:rPr>
          <w:rFonts w:hint="eastAsia"/>
        </w:rPr>
        <w:t>偏倚</w:t>
      </w:r>
    </w:p>
    <w:p w14:paraId="4C0F88DE" w14:textId="77777777" w:rsidR="00977F70" w:rsidRDefault="005B0E51">
      <w:pPr>
        <w:pStyle w:val="affffffffffff0"/>
      </w:pPr>
      <w:r>
        <w:rPr>
          <w:rFonts w:hAnsi="宋体" w:hint="eastAsia"/>
        </w:rPr>
        <w:lastRenderedPageBreak/>
        <w:t>偏倚是</w:t>
      </w:r>
      <w:proofErr w:type="gramStart"/>
      <w:r>
        <w:rPr>
          <w:rFonts w:hAnsi="宋体" w:hint="eastAsia"/>
        </w:rPr>
        <w:t>指试验</w:t>
      </w:r>
      <w:proofErr w:type="gramEnd"/>
      <w:r>
        <w:rPr>
          <w:rFonts w:hAnsi="宋体" w:hint="eastAsia"/>
        </w:rPr>
        <w:t>结果平均值与受测性能的参照值（即真值）之差。</w:t>
      </w:r>
      <w:r>
        <w:rPr>
          <w:rFonts w:hint="eastAsia"/>
        </w:rPr>
        <w:t>本试验方法不存在参照值，所以不能确定本试验方法的偏倚。</w:t>
      </w:r>
    </w:p>
    <w:p w14:paraId="0B0279CA" w14:textId="77777777" w:rsidR="00977F70" w:rsidRDefault="00977F70">
      <w:pPr>
        <w:pStyle w:val="afffffc"/>
        <w:ind w:firstLine="420"/>
        <w:sectPr w:rsidR="00977F70">
          <w:pgSz w:w="11906" w:h="16838"/>
          <w:pgMar w:top="567" w:right="1134" w:bottom="1134" w:left="1134" w:header="1418" w:footer="1134" w:gutter="284"/>
          <w:cols w:space="425"/>
          <w:formProt w:val="0"/>
          <w:docGrid w:type="lines" w:linePitch="312"/>
        </w:sectPr>
      </w:pPr>
      <w:bookmarkStart w:id="84" w:name="BookMark6"/>
      <w:bookmarkEnd w:id="75"/>
    </w:p>
    <w:p w14:paraId="790700F6" w14:textId="77777777" w:rsidR="00977F70" w:rsidRPr="00E11B7B" w:rsidRDefault="005B0E51">
      <w:pPr>
        <w:pStyle w:val="affffff3"/>
        <w:spacing w:before="124" w:after="156"/>
      </w:pPr>
      <w:bookmarkStart w:id="85" w:name="_Toc73695636"/>
      <w:bookmarkStart w:id="86" w:name="_Toc73695742"/>
      <w:r w:rsidRPr="00E11B7B">
        <w:rPr>
          <w:rFonts w:hint="eastAsia"/>
          <w:spacing w:val="105"/>
        </w:rPr>
        <w:lastRenderedPageBreak/>
        <w:t>参考文</w:t>
      </w:r>
      <w:r w:rsidRPr="00E11B7B">
        <w:rPr>
          <w:rFonts w:hint="eastAsia"/>
        </w:rPr>
        <w:t>献</w:t>
      </w:r>
      <w:bookmarkEnd w:id="85"/>
      <w:bookmarkEnd w:id="86"/>
    </w:p>
    <w:p w14:paraId="21EC16C1" w14:textId="701C2F7F" w:rsidR="00977F70" w:rsidRPr="00E11B7B" w:rsidRDefault="005B0E51">
      <w:pPr>
        <w:pStyle w:val="afffffc"/>
        <w:ind w:firstLine="420"/>
      </w:pPr>
      <w:r w:rsidRPr="00D05487">
        <w:rPr>
          <w:rFonts w:ascii="Times New Roman"/>
        </w:rPr>
        <w:t xml:space="preserve">[1]GB/T 14838 </w:t>
      </w:r>
      <w:r w:rsidRPr="00D05487">
        <w:rPr>
          <w:rFonts w:ascii="Times New Roman" w:hint="eastAsia"/>
        </w:rPr>
        <w:t>橡胶与橡胶制品试验方法标准精密度的确定</w:t>
      </w:r>
    </w:p>
    <w:p w14:paraId="7931A262" w14:textId="77777777" w:rsidR="00977F70" w:rsidRDefault="005B0E51">
      <w:pPr>
        <w:pStyle w:val="afffffc"/>
        <w:ind w:firstLineChars="0" w:firstLine="0"/>
        <w:jc w:val="center"/>
      </w:pPr>
      <w:bookmarkStart w:id="87" w:name="BookMark8"/>
      <w:bookmarkEnd w:id="84"/>
      <w:r w:rsidRPr="00D05487">
        <w:rPr>
          <w:noProof/>
        </w:rPr>
        <w:drawing>
          <wp:inline distT="0" distB="0" distL="0" distR="0" wp14:anchorId="63179B9D" wp14:editId="1BB9C29C">
            <wp:extent cx="1485900" cy="317500"/>
            <wp:effectExtent l="1905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0" cstate="print"/>
                    <a:stretch>
                      <a:fillRect/>
                    </a:stretch>
                  </pic:blipFill>
                  <pic:spPr>
                    <a:xfrm>
                      <a:off x="0" y="0"/>
                      <a:ext cx="1485900" cy="317500"/>
                    </a:xfrm>
                    <a:prstGeom prst="rect">
                      <a:avLst/>
                    </a:prstGeom>
                  </pic:spPr>
                </pic:pic>
              </a:graphicData>
            </a:graphic>
          </wp:inline>
        </w:drawing>
      </w:r>
      <w:bookmarkEnd w:id="87"/>
    </w:p>
    <w:sectPr w:rsidR="00977F70">
      <w:pgSz w:w="11906" w:h="16838"/>
      <w:pgMar w:top="567"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4C894" w14:textId="77777777" w:rsidR="008306C8" w:rsidRDefault="008306C8">
      <w:pPr>
        <w:spacing w:line="240" w:lineRule="auto"/>
      </w:pPr>
      <w:r>
        <w:separator/>
      </w:r>
    </w:p>
  </w:endnote>
  <w:endnote w:type="continuationSeparator" w:id="0">
    <w:p w14:paraId="25A678C5" w14:textId="77777777" w:rsidR="008306C8" w:rsidRDefault="008306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Bold">
    <w:altName w:val="Arial"/>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CEACE" w14:textId="77777777" w:rsidR="00977F70" w:rsidRDefault="005B0E51">
    <w:pPr>
      <w:pStyle w:val="af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39A09" w14:textId="77777777" w:rsidR="00977F70" w:rsidRDefault="00977F70">
    <w:pPr>
      <w:pStyle w:val="afff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03E67" w14:textId="77777777" w:rsidR="00977F70" w:rsidRDefault="00977F70">
    <w:pPr>
      <w:pStyle w:val="affff2"/>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06AFD" w14:textId="77777777" w:rsidR="00977F70" w:rsidRDefault="005B0E51">
    <w:pPr>
      <w:pStyle w:val="afffff9"/>
    </w:pPr>
    <w:r>
      <w:fldChar w:fldCharType="begin"/>
    </w:r>
    <w:r>
      <w:instrText>PAGE   \* MERGEFORMAT</w:instrText>
    </w:r>
    <w:r>
      <w:fldChar w:fldCharType="separate"/>
    </w:r>
    <w:r>
      <w:rPr>
        <w:lang w:val="zh-CN"/>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EF115" w14:textId="77777777" w:rsidR="008306C8" w:rsidRDefault="008306C8">
      <w:pPr>
        <w:spacing w:line="240" w:lineRule="auto"/>
      </w:pPr>
      <w:r>
        <w:separator/>
      </w:r>
    </w:p>
  </w:footnote>
  <w:footnote w:type="continuationSeparator" w:id="0">
    <w:p w14:paraId="0175CB86" w14:textId="77777777" w:rsidR="008306C8" w:rsidRDefault="008306C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869B7" w14:textId="77777777" w:rsidR="00977F70" w:rsidRDefault="00977F70">
    <w:pPr>
      <w:pStyle w:val="afff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021E3" w14:textId="77777777" w:rsidR="00977F70" w:rsidRDefault="005B0E51">
    <w:pPr>
      <w:pStyle w:val="affff4"/>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957C3" w14:textId="77777777" w:rsidR="00977F70" w:rsidRDefault="00977F70">
    <w:pPr>
      <w:pStyle w:val="affff4"/>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14F30" w14:textId="71F8C56D" w:rsidR="00977F70" w:rsidRDefault="005B0E51">
    <w:pPr>
      <w:pStyle w:val="affff4"/>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978FE">
      <w:rPr>
        <w:noProof/>
      </w:rPr>
      <w:t>GB/T 3517—202X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B7B78" w14:textId="44E6FA5C" w:rsidR="00977F70" w:rsidRDefault="005B0E51">
    <w:pPr>
      <w:pStyle w:val="affffff1"/>
      <w:spacing w:after="0"/>
    </w:pPr>
    <w:r>
      <w:fldChar w:fldCharType="begin"/>
    </w:r>
    <w:r>
      <w:instrText xml:space="preserve"> STYLEREF  标准文件_文件编号  \* MERGEFORMAT </w:instrText>
    </w:r>
    <w:r>
      <w:fldChar w:fldCharType="separate"/>
    </w:r>
    <w:r w:rsidR="004978FE">
      <w:rPr>
        <w:noProof/>
      </w:rPr>
      <w:t>GB/T 3517</w:t>
    </w:r>
    <w:r w:rsidR="004978FE">
      <w:rPr>
        <w:noProof/>
      </w:rPr>
      <w:t>—</w:t>
    </w:r>
    <w:r w:rsidR="004978FE">
      <w:rPr>
        <w:noProof/>
      </w:rPr>
      <w:t>202X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lang w:val="en-US"/>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4B230C8"/>
    <w:multiLevelType w:val="multilevel"/>
    <w:tmpl w:val="74B230C8"/>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1"/>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attachedTemplate r:id="rId1"/>
  <w:trackRevisions/>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C2DEB"/>
    <w:rsid w:val="000003FD"/>
    <w:rsid w:val="0000040A"/>
    <w:rsid w:val="00000A94"/>
    <w:rsid w:val="00001972"/>
    <w:rsid w:val="00001D9A"/>
    <w:rsid w:val="00007B3A"/>
    <w:rsid w:val="000107E0"/>
    <w:rsid w:val="00011FDE"/>
    <w:rsid w:val="00012FFD"/>
    <w:rsid w:val="00014162"/>
    <w:rsid w:val="00014340"/>
    <w:rsid w:val="00016A9C"/>
    <w:rsid w:val="00022184"/>
    <w:rsid w:val="00022762"/>
    <w:rsid w:val="00023821"/>
    <w:rsid w:val="000238E0"/>
    <w:rsid w:val="000249DB"/>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03A3"/>
    <w:rsid w:val="00071CC0"/>
    <w:rsid w:val="000735FE"/>
    <w:rsid w:val="00073C8C"/>
    <w:rsid w:val="00077B64"/>
    <w:rsid w:val="00080A1C"/>
    <w:rsid w:val="00082317"/>
    <w:rsid w:val="0008276C"/>
    <w:rsid w:val="00083D2C"/>
    <w:rsid w:val="00086AA1"/>
    <w:rsid w:val="00087A77"/>
    <w:rsid w:val="00090CA6"/>
    <w:rsid w:val="00092B8A"/>
    <w:rsid w:val="00092FB0"/>
    <w:rsid w:val="000934C5"/>
    <w:rsid w:val="00093D25"/>
    <w:rsid w:val="00094D73"/>
    <w:rsid w:val="00096D63"/>
    <w:rsid w:val="00097137"/>
    <w:rsid w:val="000A0B60"/>
    <w:rsid w:val="000A0EB8"/>
    <w:rsid w:val="000A19FC"/>
    <w:rsid w:val="000A243D"/>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E41"/>
    <w:rsid w:val="000F4AEA"/>
    <w:rsid w:val="000F6501"/>
    <w:rsid w:val="000F67E9"/>
    <w:rsid w:val="001016A7"/>
    <w:rsid w:val="00104926"/>
    <w:rsid w:val="00113B1E"/>
    <w:rsid w:val="00116EA8"/>
    <w:rsid w:val="0011711C"/>
    <w:rsid w:val="00124E4F"/>
    <w:rsid w:val="001260B7"/>
    <w:rsid w:val="001265CB"/>
    <w:rsid w:val="001321C6"/>
    <w:rsid w:val="001325C4"/>
    <w:rsid w:val="00132B77"/>
    <w:rsid w:val="00133010"/>
    <w:rsid w:val="001337A1"/>
    <w:rsid w:val="001338EE"/>
    <w:rsid w:val="00133AAE"/>
    <w:rsid w:val="00133D6F"/>
    <w:rsid w:val="00135323"/>
    <w:rsid w:val="001356C4"/>
    <w:rsid w:val="001370AA"/>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8E9"/>
    <w:rsid w:val="001852C9"/>
    <w:rsid w:val="00187194"/>
    <w:rsid w:val="00190087"/>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D5F89"/>
    <w:rsid w:val="001E1B6A"/>
    <w:rsid w:val="001E2484"/>
    <w:rsid w:val="001E3CC4"/>
    <w:rsid w:val="001E4882"/>
    <w:rsid w:val="001E7353"/>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65C8"/>
    <w:rsid w:val="00210B15"/>
    <w:rsid w:val="002142EA"/>
    <w:rsid w:val="002204BB"/>
    <w:rsid w:val="00221B79"/>
    <w:rsid w:val="00221C6B"/>
    <w:rsid w:val="002253A1"/>
    <w:rsid w:val="00225CF8"/>
    <w:rsid w:val="0022794E"/>
    <w:rsid w:val="00233D64"/>
    <w:rsid w:val="0023482A"/>
    <w:rsid w:val="00234C03"/>
    <w:rsid w:val="002359CB"/>
    <w:rsid w:val="00243540"/>
    <w:rsid w:val="0024497B"/>
    <w:rsid w:val="0024515B"/>
    <w:rsid w:val="00246021"/>
    <w:rsid w:val="00246110"/>
    <w:rsid w:val="0024666E"/>
    <w:rsid w:val="00247F52"/>
    <w:rsid w:val="00250B25"/>
    <w:rsid w:val="00250BBE"/>
    <w:rsid w:val="0025194F"/>
    <w:rsid w:val="00254589"/>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2D4"/>
    <w:rsid w:val="002B5779"/>
    <w:rsid w:val="002B7332"/>
    <w:rsid w:val="002B7F51"/>
    <w:rsid w:val="002C09E7"/>
    <w:rsid w:val="002C1B28"/>
    <w:rsid w:val="002C3F07"/>
    <w:rsid w:val="002C5278"/>
    <w:rsid w:val="002C7EBB"/>
    <w:rsid w:val="002D06C1"/>
    <w:rsid w:val="002D42B5"/>
    <w:rsid w:val="002D4F1A"/>
    <w:rsid w:val="002D6EC6"/>
    <w:rsid w:val="002D79AC"/>
    <w:rsid w:val="002E039D"/>
    <w:rsid w:val="002E405F"/>
    <w:rsid w:val="002E4D5A"/>
    <w:rsid w:val="002E6326"/>
    <w:rsid w:val="002F30E0"/>
    <w:rsid w:val="002F35E4"/>
    <w:rsid w:val="002F3730"/>
    <w:rsid w:val="002F38E1"/>
    <w:rsid w:val="002F7AF6"/>
    <w:rsid w:val="00300E63"/>
    <w:rsid w:val="00302F5F"/>
    <w:rsid w:val="00303CA7"/>
    <w:rsid w:val="0030441D"/>
    <w:rsid w:val="00306063"/>
    <w:rsid w:val="00313B85"/>
    <w:rsid w:val="003148A5"/>
    <w:rsid w:val="00314BDF"/>
    <w:rsid w:val="00317988"/>
    <w:rsid w:val="003221B4"/>
    <w:rsid w:val="00322E62"/>
    <w:rsid w:val="00324EDD"/>
    <w:rsid w:val="00336C64"/>
    <w:rsid w:val="00337162"/>
    <w:rsid w:val="00337C4D"/>
    <w:rsid w:val="0034194F"/>
    <w:rsid w:val="00344605"/>
    <w:rsid w:val="003448A1"/>
    <w:rsid w:val="003474AA"/>
    <w:rsid w:val="00350D1D"/>
    <w:rsid w:val="00352C83"/>
    <w:rsid w:val="003615D2"/>
    <w:rsid w:val="0036429C"/>
    <w:rsid w:val="00364A53"/>
    <w:rsid w:val="003654CB"/>
    <w:rsid w:val="00365F86"/>
    <w:rsid w:val="00365F87"/>
    <w:rsid w:val="003705F4"/>
    <w:rsid w:val="00370D58"/>
    <w:rsid w:val="00371316"/>
    <w:rsid w:val="00376713"/>
    <w:rsid w:val="00380404"/>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4077"/>
    <w:rsid w:val="003A61A7"/>
    <w:rsid w:val="003B09AD"/>
    <w:rsid w:val="003B0B2A"/>
    <w:rsid w:val="003B1F18"/>
    <w:rsid w:val="003B55C6"/>
    <w:rsid w:val="003B5BF0"/>
    <w:rsid w:val="003B60BF"/>
    <w:rsid w:val="003B6BE3"/>
    <w:rsid w:val="003C010C"/>
    <w:rsid w:val="003C0A6C"/>
    <w:rsid w:val="003C5A43"/>
    <w:rsid w:val="003D0519"/>
    <w:rsid w:val="003D0FF6"/>
    <w:rsid w:val="003D262C"/>
    <w:rsid w:val="003D60B1"/>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32DAA"/>
    <w:rsid w:val="00432E07"/>
    <w:rsid w:val="00434305"/>
    <w:rsid w:val="004347D3"/>
    <w:rsid w:val="00435DF7"/>
    <w:rsid w:val="0044083F"/>
    <w:rsid w:val="00441AE7"/>
    <w:rsid w:val="00445574"/>
    <w:rsid w:val="004467FB"/>
    <w:rsid w:val="00452D6B"/>
    <w:rsid w:val="00454484"/>
    <w:rsid w:val="0045517B"/>
    <w:rsid w:val="004554EF"/>
    <w:rsid w:val="004558CA"/>
    <w:rsid w:val="00460D0C"/>
    <w:rsid w:val="00463B77"/>
    <w:rsid w:val="00463C7B"/>
    <w:rsid w:val="004644A6"/>
    <w:rsid w:val="004659BD"/>
    <w:rsid w:val="00470775"/>
    <w:rsid w:val="0047401B"/>
    <w:rsid w:val="004746B1"/>
    <w:rsid w:val="0047583F"/>
    <w:rsid w:val="00480623"/>
    <w:rsid w:val="00482298"/>
    <w:rsid w:val="00484936"/>
    <w:rsid w:val="00484D4D"/>
    <w:rsid w:val="00485C89"/>
    <w:rsid w:val="00486BE3"/>
    <w:rsid w:val="004905E4"/>
    <w:rsid w:val="00490A89"/>
    <w:rsid w:val="00490AB4"/>
    <w:rsid w:val="00492F02"/>
    <w:rsid w:val="004939AE"/>
    <w:rsid w:val="004978FE"/>
    <w:rsid w:val="004A0943"/>
    <w:rsid w:val="004A12DF"/>
    <w:rsid w:val="004A1BA8"/>
    <w:rsid w:val="004A22A4"/>
    <w:rsid w:val="004A4B57"/>
    <w:rsid w:val="004A63FA"/>
    <w:rsid w:val="004A682F"/>
    <w:rsid w:val="004B2701"/>
    <w:rsid w:val="004B2A56"/>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F95"/>
    <w:rsid w:val="00524D65"/>
    <w:rsid w:val="00525699"/>
    <w:rsid w:val="00525B16"/>
    <w:rsid w:val="00530E54"/>
    <w:rsid w:val="00533D04"/>
    <w:rsid w:val="00534804"/>
    <w:rsid w:val="00534BDF"/>
    <w:rsid w:val="005354EA"/>
    <w:rsid w:val="00535EC4"/>
    <w:rsid w:val="00535ED9"/>
    <w:rsid w:val="0053692B"/>
    <w:rsid w:val="00541853"/>
    <w:rsid w:val="005431D0"/>
    <w:rsid w:val="00543BDA"/>
    <w:rsid w:val="005441CC"/>
    <w:rsid w:val="005479DA"/>
    <w:rsid w:val="00547BCC"/>
    <w:rsid w:val="0055013B"/>
    <w:rsid w:val="00551F6F"/>
    <w:rsid w:val="00555044"/>
    <w:rsid w:val="005559FF"/>
    <w:rsid w:val="00561475"/>
    <w:rsid w:val="0056487B"/>
    <w:rsid w:val="00564FB9"/>
    <w:rsid w:val="00573D9E"/>
    <w:rsid w:val="00574C08"/>
    <w:rsid w:val="005801E3"/>
    <w:rsid w:val="00581802"/>
    <w:rsid w:val="005836A8"/>
    <w:rsid w:val="00584262"/>
    <w:rsid w:val="00586630"/>
    <w:rsid w:val="00587ADD"/>
    <w:rsid w:val="00596160"/>
    <w:rsid w:val="005966E2"/>
    <w:rsid w:val="00597007"/>
    <w:rsid w:val="005A0966"/>
    <w:rsid w:val="005A11B7"/>
    <w:rsid w:val="005A260B"/>
    <w:rsid w:val="005A4A1B"/>
    <w:rsid w:val="005A7830"/>
    <w:rsid w:val="005A7FCE"/>
    <w:rsid w:val="005B0E51"/>
    <w:rsid w:val="005B0F3F"/>
    <w:rsid w:val="005B4903"/>
    <w:rsid w:val="005B51CE"/>
    <w:rsid w:val="005B5885"/>
    <w:rsid w:val="005B5CD7"/>
    <w:rsid w:val="005B6CF6"/>
    <w:rsid w:val="005B7422"/>
    <w:rsid w:val="005C29B8"/>
    <w:rsid w:val="005C2DEB"/>
    <w:rsid w:val="005C5F21"/>
    <w:rsid w:val="005C7156"/>
    <w:rsid w:val="005D0C75"/>
    <w:rsid w:val="005D4171"/>
    <w:rsid w:val="005D6A95"/>
    <w:rsid w:val="005D6B2C"/>
    <w:rsid w:val="005D6D9C"/>
    <w:rsid w:val="005E2335"/>
    <w:rsid w:val="005E34CA"/>
    <w:rsid w:val="005E3C18"/>
    <w:rsid w:val="005E6C04"/>
    <w:rsid w:val="005E7881"/>
    <w:rsid w:val="005E78E0"/>
    <w:rsid w:val="005F0D9C"/>
    <w:rsid w:val="005F284E"/>
    <w:rsid w:val="006002B2"/>
    <w:rsid w:val="00600ED9"/>
    <w:rsid w:val="006015CE"/>
    <w:rsid w:val="00604784"/>
    <w:rsid w:val="00606419"/>
    <w:rsid w:val="00607D29"/>
    <w:rsid w:val="00612952"/>
    <w:rsid w:val="00614CC1"/>
    <w:rsid w:val="00615A9D"/>
    <w:rsid w:val="006162BE"/>
    <w:rsid w:val="00616BBB"/>
    <w:rsid w:val="00617387"/>
    <w:rsid w:val="00621B3E"/>
    <w:rsid w:val="006252D8"/>
    <w:rsid w:val="006259BC"/>
    <w:rsid w:val="0062636B"/>
    <w:rsid w:val="00626922"/>
    <w:rsid w:val="00632182"/>
    <w:rsid w:val="00632AE0"/>
    <w:rsid w:val="00633C17"/>
    <w:rsid w:val="00636E3E"/>
    <w:rsid w:val="006379F7"/>
    <w:rsid w:val="00637E4D"/>
    <w:rsid w:val="00640620"/>
    <w:rsid w:val="00641A1F"/>
    <w:rsid w:val="00645904"/>
    <w:rsid w:val="0065075A"/>
    <w:rsid w:val="00651ACB"/>
    <w:rsid w:val="00651C47"/>
    <w:rsid w:val="00652AB2"/>
    <w:rsid w:val="00653428"/>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1DA2"/>
    <w:rsid w:val="006953E6"/>
    <w:rsid w:val="006A07AA"/>
    <w:rsid w:val="006A25E5"/>
    <w:rsid w:val="006A2B46"/>
    <w:rsid w:val="006A336D"/>
    <w:rsid w:val="006A37B9"/>
    <w:rsid w:val="006A4A15"/>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569D"/>
    <w:rsid w:val="006F6284"/>
    <w:rsid w:val="006F7F57"/>
    <w:rsid w:val="007002C5"/>
    <w:rsid w:val="00703B0F"/>
    <w:rsid w:val="00704387"/>
    <w:rsid w:val="00707669"/>
    <w:rsid w:val="00711CBA"/>
    <w:rsid w:val="00711FB5"/>
    <w:rsid w:val="00712A01"/>
    <w:rsid w:val="00712F17"/>
    <w:rsid w:val="00714ECC"/>
    <w:rsid w:val="00714F58"/>
    <w:rsid w:val="00722FBF"/>
    <w:rsid w:val="00722FC2"/>
    <w:rsid w:val="00725949"/>
    <w:rsid w:val="0072617C"/>
    <w:rsid w:val="00727FA2"/>
    <w:rsid w:val="007322D9"/>
    <w:rsid w:val="00732BC0"/>
    <w:rsid w:val="0073720F"/>
    <w:rsid w:val="00737796"/>
    <w:rsid w:val="0074165C"/>
    <w:rsid w:val="00741E6F"/>
    <w:rsid w:val="007432CA"/>
    <w:rsid w:val="007439EB"/>
    <w:rsid w:val="00743CB4"/>
    <w:rsid w:val="00743F0A"/>
    <w:rsid w:val="007444E8"/>
    <w:rsid w:val="0074548E"/>
    <w:rsid w:val="00745773"/>
    <w:rsid w:val="00746800"/>
    <w:rsid w:val="007501A8"/>
    <w:rsid w:val="00750EE1"/>
    <w:rsid w:val="00752B4D"/>
    <w:rsid w:val="00755402"/>
    <w:rsid w:val="0075697B"/>
    <w:rsid w:val="00756B26"/>
    <w:rsid w:val="00756EDF"/>
    <w:rsid w:val="007609A2"/>
    <w:rsid w:val="0076439A"/>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061E"/>
    <w:rsid w:val="007A0C82"/>
    <w:rsid w:val="007A2E12"/>
    <w:rsid w:val="007A3475"/>
    <w:rsid w:val="007A41C8"/>
    <w:rsid w:val="007A54CE"/>
    <w:rsid w:val="007A718D"/>
    <w:rsid w:val="007A7FFA"/>
    <w:rsid w:val="007B04EB"/>
    <w:rsid w:val="007B070E"/>
    <w:rsid w:val="007B0D4F"/>
    <w:rsid w:val="007B5A3D"/>
    <w:rsid w:val="007B5B95"/>
    <w:rsid w:val="007B68EA"/>
    <w:rsid w:val="007C102E"/>
    <w:rsid w:val="007C19E8"/>
    <w:rsid w:val="007C2D89"/>
    <w:rsid w:val="007C4593"/>
    <w:rsid w:val="007C5309"/>
    <w:rsid w:val="007C6069"/>
    <w:rsid w:val="007D06C4"/>
    <w:rsid w:val="007D1352"/>
    <w:rsid w:val="007D2508"/>
    <w:rsid w:val="007D346A"/>
    <w:rsid w:val="007D5BA1"/>
    <w:rsid w:val="007D6518"/>
    <w:rsid w:val="007D76BD"/>
    <w:rsid w:val="007E0868"/>
    <w:rsid w:val="007E0BF1"/>
    <w:rsid w:val="007F0ED8"/>
    <w:rsid w:val="007F0F63"/>
    <w:rsid w:val="007F75CE"/>
    <w:rsid w:val="008013A4"/>
    <w:rsid w:val="008027CE"/>
    <w:rsid w:val="00802F42"/>
    <w:rsid w:val="00804383"/>
    <w:rsid w:val="00804BB7"/>
    <w:rsid w:val="00807565"/>
    <w:rsid w:val="00810257"/>
    <w:rsid w:val="008104F5"/>
    <w:rsid w:val="00810EA0"/>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06C8"/>
    <w:rsid w:val="00831BC7"/>
    <w:rsid w:val="0083348C"/>
    <w:rsid w:val="008373D3"/>
    <w:rsid w:val="00840617"/>
    <w:rsid w:val="00842A47"/>
    <w:rsid w:val="00843C13"/>
    <w:rsid w:val="008454F8"/>
    <w:rsid w:val="00851342"/>
    <w:rsid w:val="0085173A"/>
    <w:rsid w:val="008603CE"/>
    <w:rsid w:val="00860DCB"/>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08D0"/>
    <w:rsid w:val="008928C9"/>
    <w:rsid w:val="008938DC"/>
    <w:rsid w:val="008938EA"/>
    <w:rsid w:val="00893FD1"/>
    <w:rsid w:val="00894836"/>
    <w:rsid w:val="00895172"/>
    <w:rsid w:val="00895680"/>
    <w:rsid w:val="00896DFF"/>
    <w:rsid w:val="0089762C"/>
    <w:rsid w:val="008A1893"/>
    <w:rsid w:val="008A769A"/>
    <w:rsid w:val="008B0C9C"/>
    <w:rsid w:val="008B166D"/>
    <w:rsid w:val="008B17F4"/>
    <w:rsid w:val="008B3460"/>
    <w:rsid w:val="008B3615"/>
    <w:rsid w:val="008B4AC4"/>
    <w:rsid w:val="008B50C8"/>
    <w:rsid w:val="008B5281"/>
    <w:rsid w:val="008B7E05"/>
    <w:rsid w:val="008C1797"/>
    <w:rsid w:val="008C219C"/>
    <w:rsid w:val="008C475E"/>
    <w:rsid w:val="008C619A"/>
    <w:rsid w:val="008C7BE8"/>
    <w:rsid w:val="008D0CE8"/>
    <w:rsid w:val="008D140D"/>
    <w:rsid w:val="008D2D1D"/>
    <w:rsid w:val="008D453D"/>
    <w:rsid w:val="008D53AD"/>
    <w:rsid w:val="008D562B"/>
    <w:rsid w:val="008D5733"/>
    <w:rsid w:val="008D622B"/>
    <w:rsid w:val="008D666C"/>
    <w:rsid w:val="008D7B54"/>
    <w:rsid w:val="008E0C9D"/>
    <w:rsid w:val="008E1648"/>
    <w:rsid w:val="008E1B3E"/>
    <w:rsid w:val="008E2319"/>
    <w:rsid w:val="008E23B0"/>
    <w:rsid w:val="008E4BB6"/>
    <w:rsid w:val="008E5518"/>
    <w:rsid w:val="008E6A84"/>
    <w:rsid w:val="008F0CDC"/>
    <w:rsid w:val="008F17A3"/>
    <w:rsid w:val="008F1ED3"/>
    <w:rsid w:val="008F265B"/>
    <w:rsid w:val="008F4C29"/>
    <w:rsid w:val="008F70BD"/>
    <w:rsid w:val="008F788F"/>
    <w:rsid w:val="008F7EA2"/>
    <w:rsid w:val="00902722"/>
    <w:rsid w:val="009027BC"/>
    <w:rsid w:val="00904B7E"/>
    <w:rsid w:val="009062E6"/>
    <w:rsid w:val="00911BE5"/>
    <w:rsid w:val="00913CA9"/>
    <w:rsid w:val="009145AE"/>
    <w:rsid w:val="009146CE"/>
    <w:rsid w:val="00914CA7"/>
    <w:rsid w:val="00915C3E"/>
    <w:rsid w:val="009161A8"/>
    <w:rsid w:val="0091673D"/>
    <w:rsid w:val="009245F5"/>
    <w:rsid w:val="009248B1"/>
    <w:rsid w:val="009249EC"/>
    <w:rsid w:val="009273B3"/>
    <w:rsid w:val="00927753"/>
    <w:rsid w:val="009305B5"/>
    <w:rsid w:val="00934C12"/>
    <w:rsid w:val="009429D5"/>
    <w:rsid w:val="00942BF1"/>
    <w:rsid w:val="00944D8E"/>
    <w:rsid w:val="00945180"/>
    <w:rsid w:val="00945428"/>
    <w:rsid w:val="0094607B"/>
    <w:rsid w:val="00952C52"/>
    <w:rsid w:val="00953604"/>
    <w:rsid w:val="009610DC"/>
    <w:rsid w:val="00961490"/>
    <w:rsid w:val="0096381A"/>
    <w:rsid w:val="00963EE8"/>
    <w:rsid w:val="00965E04"/>
    <w:rsid w:val="009674AD"/>
    <w:rsid w:val="0097094E"/>
    <w:rsid w:val="00970CDC"/>
    <w:rsid w:val="009727CF"/>
    <w:rsid w:val="00977010"/>
    <w:rsid w:val="00977D02"/>
    <w:rsid w:val="00977F70"/>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671"/>
    <w:rsid w:val="009A278C"/>
    <w:rsid w:val="009A2BC2"/>
    <w:rsid w:val="009A3EEC"/>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5875"/>
    <w:rsid w:val="009D6BCA"/>
    <w:rsid w:val="009E0F62"/>
    <w:rsid w:val="009E4A58"/>
    <w:rsid w:val="009E4E73"/>
    <w:rsid w:val="009E5A2D"/>
    <w:rsid w:val="009E5AB2"/>
    <w:rsid w:val="009E6219"/>
    <w:rsid w:val="009F03B3"/>
    <w:rsid w:val="009F3A26"/>
    <w:rsid w:val="00A01757"/>
    <w:rsid w:val="00A028C0"/>
    <w:rsid w:val="00A02BAE"/>
    <w:rsid w:val="00A06A6B"/>
    <w:rsid w:val="00A07E47"/>
    <w:rsid w:val="00A129D0"/>
    <w:rsid w:val="00A12C33"/>
    <w:rsid w:val="00A138BA"/>
    <w:rsid w:val="00A14C8E"/>
    <w:rsid w:val="00A153D9"/>
    <w:rsid w:val="00A15F09"/>
    <w:rsid w:val="00A169B6"/>
    <w:rsid w:val="00A2271D"/>
    <w:rsid w:val="00A236E5"/>
    <w:rsid w:val="00A237D5"/>
    <w:rsid w:val="00A24F7B"/>
    <w:rsid w:val="00A271B7"/>
    <w:rsid w:val="00A27C78"/>
    <w:rsid w:val="00A30EFC"/>
    <w:rsid w:val="00A31984"/>
    <w:rsid w:val="00A32D73"/>
    <w:rsid w:val="00A32ECE"/>
    <w:rsid w:val="00A3367B"/>
    <w:rsid w:val="00A3597D"/>
    <w:rsid w:val="00A35DE7"/>
    <w:rsid w:val="00A40091"/>
    <w:rsid w:val="00A4030F"/>
    <w:rsid w:val="00A41C79"/>
    <w:rsid w:val="00A41CB5"/>
    <w:rsid w:val="00A42CDF"/>
    <w:rsid w:val="00A4452E"/>
    <w:rsid w:val="00A4472C"/>
    <w:rsid w:val="00A44E69"/>
    <w:rsid w:val="00A4545E"/>
    <w:rsid w:val="00A4661E"/>
    <w:rsid w:val="00A55BD6"/>
    <w:rsid w:val="00A55D50"/>
    <w:rsid w:val="00A57142"/>
    <w:rsid w:val="00A648CD"/>
    <w:rsid w:val="00A6537A"/>
    <w:rsid w:val="00A67866"/>
    <w:rsid w:val="00A70B07"/>
    <w:rsid w:val="00A723F8"/>
    <w:rsid w:val="00A75E2B"/>
    <w:rsid w:val="00A77CCB"/>
    <w:rsid w:val="00A83D8D"/>
    <w:rsid w:val="00A8446B"/>
    <w:rsid w:val="00A8473F"/>
    <w:rsid w:val="00A862D6"/>
    <w:rsid w:val="00A8715E"/>
    <w:rsid w:val="00A9295B"/>
    <w:rsid w:val="00A93B09"/>
    <w:rsid w:val="00A952D7"/>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50E"/>
    <w:rsid w:val="00AE070A"/>
    <w:rsid w:val="00AE101C"/>
    <w:rsid w:val="00AE2442"/>
    <w:rsid w:val="00AF0C18"/>
    <w:rsid w:val="00AF47C5"/>
    <w:rsid w:val="00AF5398"/>
    <w:rsid w:val="00B049AF"/>
    <w:rsid w:val="00B07242"/>
    <w:rsid w:val="00B10534"/>
    <w:rsid w:val="00B113DB"/>
    <w:rsid w:val="00B11D8A"/>
    <w:rsid w:val="00B12981"/>
    <w:rsid w:val="00B147DD"/>
    <w:rsid w:val="00B156FD"/>
    <w:rsid w:val="00B21F61"/>
    <w:rsid w:val="00B22342"/>
    <w:rsid w:val="00B23045"/>
    <w:rsid w:val="00B261F1"/>
    <w:rsid w:val="00B265BC"/>
    <w:rsid w:val="00B31FB1"/>
    <w:rsid w:val="00B33952"/>
    <w:rsid w:val="00B33C5E"/>
    <w:rsid w:val="00B342F4"/>
    <w:rsid w:val="00B34369"/>
    <w:rsid w:val="00B34DC2"/>
    <w:rsid w:val="00B378E5"/>
    <w:rsid w:val="00B379D1"/>
    <w:rsid w:val="00B4346D"/>
    <w:rsid w:val="00B440F4"/>
    <w:rsid w:val="00B447A5"/>
    <w:rsid w:val="00B46281"/>
    <w:rsid w:val="00B4654C"/>
    <w:rsid w:val="00B47293"/>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9127B"/>
    <w:rsid w:val="00B91566"/>
    <w:rsid w:val="00B9320C"/>
    <w:rsid w:val="00B939B1"/>
    <w:rsid w:val="00B9614F"/>
    <w:rsid w:val="00B96D40"/>
    <w:rsid w:val="00B97386"/>
    <w:rsid w:val="00BA263B"/>
    <w:rsid w:val="00BA3570"/>
    <w:rsid w:val="00BA42B2"/>
    <w:rsid w:val="00BA58D4"/>
    <w:rsid w:val="00BA5B9E"/>
    <w:rsid w:val="00BA7C9A"/>
    <w:rsid w:val="00BB5F8F"/>
    <w:rsid w:val="00BB657A"/>
    <w:rsid w:val="00BC1A4E"/>
    <w:rsid w:val="00BC5DC7"/>
    <w:rsid w:val="00BC6B8B"/>
    <w:rsid w:val="00BC73D8"/>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D87"/>
    <w:rsid w:val="00C21540"/>
    <w:rsid w:val="00C21906"/>
    <w:rsid w:val="00C21BFA"/>
    <w:rsid w:val="00C24C8D"/>
    <w:rsid w:val="00C25FE2"/>
    <w:rsid w:val="00C26B53"/>
    <w:rsid w:val="00C279B2"/>
    <w:rsid w:val="00C33E50"/>
    <w:rsid w:val="00C34C20"/>
    <w:rsid w:val="00C35A3E"/>
    <w:rsid w:val="00C362BC"/>
    <w:rsid w:val="00C42130"/>
    <w:rsid w:val="00C423A4"/>
    <w:rsid w:val="00C44BF5"/>
    <w:rsid w:val="00C55232"/>
    <w:rsid w:val="00C553A4"/>
    <w:rsid w:val="00C55A06"/>
    <w:rsid w:val="00C55D03"/>
    <w:rsid w:val="00C601BC"/>
    <w:rsid w:val="00C60AE8"/>
    <w:rsid w:val="00C6329F"/>
    <w:rsid w:val="00C63340"/>
    <w:rsid w:val="00C643F9"/>
    <w:rsid w:val="00C64E95"/>
    <w:rsid w:val="00C655FD"/>
    <w:rsid w:val="00C71372"/>
    <w:rsid w:val="00C72410"/>
    <w:rsid w:val="00C7287F"/>
    <w:rsid w:val="00C72F0E"/>
    <w:rsid w:val="00C808D5"/>
    <w:rsid w:val="00C80CB8"/>
    <w:rsid w:val="00C819F8"/>
    <w:rsid w:val="00C8248C"/>
    <w:rsid w:val="00C84E33"/>
    <w:rsid w:val="00C86D6F"/>
    <w:rsid w:val="00C905FC"/>
    <w:rsid w:val="00C9192D"/>
    <w:rsid w:val="00C92D03"/>
    <w:rsid w:val="00C9319C"/>
    <w:rsid w:val="00C9435D"/>
    <w:rsid w:val="00C9517F"/>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57D"/>
    <w:rsid w:val="00CC5DE6"/>
    <w:rsid w:val="00CC6E4E"/>
    <w:rsid w:val="00CC6FE8"/>
    <w:rsid w:val="00CC7202"/>
    <w:rsid w:val="00CD2808"/>
    <w:rsid w:val="00CD28BF"/>
    <w:rsid w:val="00CD4092"/>
    <w:rsid w:val="00CD4A20"/>
    <w:rsid w:val="00CD50A1"/>
    <w:rsid w:val="00CD519E"/>
    <w:rsid w:val="00CE0C4F"/>
    <w:rsid w:val="00CE10F9"/>
    <w:rsid w:val="00CE30EA"/>
    <w:rsid w:val="00CE7E85"/>
    <w:rsid w:val="00CF048A"/>
    <w:rsid w:val="00CF155A"/>
    <w:rsid w:val="00CF2947"/>
    <w:rsid w:val="00CF44B1"/>
    <w:rsid w:val="00CF686F"/>
    <w:rsid w:val="00CF6965"/>
    <w:rsid w:val="00CF6E60"/>
    <w:rsid w:val="00CF7BCA"/>
    <w:rsid w:val="00D0017A"/>
    <w:rsid w:val="00D008FD"/>
    <w:rsid w:val="00D0321C"/>
    <w:rsid w:val="00D035EC"/>
    <w:rsid w:val="00D05487"/>
    <w:rsid w:val="00D06AB1"/>
    <w:rsid w:val="00D072ED"/>
    <w:rsid w:val="00D07A16"/>
    <w:rsid w:val="00D1067E"/>
    <w:rsid w:val="00D10F50"/>
    <w:rsid w:val="00D11272"/>
    <w:rsid w:val="00D126F5"/>
    <w:rsid w:val="00D1489E"/>
    <w:rsid w:val="00D20737"/>
    <w:rsid w:val="00D21E1C"/>
    <w:rsid w:val="00D21E81"/>
    <w:rsid w:val="00D223DE"/>
    <w:rsid w:val="00D23376"/>
    <w:rsid w:val="00D25A79"/>
    <w:rsid w:val="00D25E37"/>
    <w:rsid w:val="00D2661A"/>
    <w:rsid w:val="00D27582"/>
    <w:rsid w:val="00D32719"/>
    <w:rsid w:val="00D33333"/>
    <w:rsid w:val="00D352A2"/>
    <w:rsid w:val="00D40A83"/>
    <w:rsid w:val="00D4162B"/>
    <w:rsid w:val="00D4514F"/>
    <w:rsid w:val="00D451E2"/>
    <w:rsid w:val="00D4545E"/>
    <w:rsid w:val="00D45E89"/>
    <w:rsid w:val="00D45E8D"/>
    <w:rsid w:val="00D466AE"/>
    <w:rsid w:val="00D4734F"/>
    <w:rsid w:val="00D51BF3"/>
    <w:rsid w:val="00D63276"/>
    <w:rsid w:val="00D66846"/>
    <w:rsid w:val="00D675FB"/>
    <w:rsid w:val="00D71138"/>
    <w:rsid w:val="00D71F25"/>
    <w:rsid w:val="00D74528"/>
    <w:rsid w:val="00D77031"/>
    <w:rsid w:val="00D84941"/>
    <w:rsid w:val="00D84FA1"/>
    <w:rsid w:val="00D851F0"/>
    <w:rsid w:val="00D86DB7"/>
    <w:rsid w:val="00D91964"/>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1769"/>
    <w:rsid w:val="00DB38EE"/>
    <w:rsid w:val="00DB498B"/>
    <w:rsid w:val="00DB66CA"/>
    <w:rsid w:val="00DB6BCA"/>
    <w:rsid w:val="00DC0321"/>
    <w:rsid w:val="00DC3067"/>
    <w:rsid w:val="00DC370B"/>
    <w:rsid w:val="00DC5B90"/>
    <w:rsid w:val="00DC7B27"/>
    <w:rsid w:val="00DD00F2"/>
    <w:rsid w:val="00DD00FF"/>
    <w:rsid w:val="00DD0619"/>
    <w:rsid w:val="00DD07FB"/>
    <w:rsid w:val="00DD0B52"/>
    <w:rsid w:val="00DD25C6"/>
    <w:rsid w:val="00DD4D29"/>
    <w:rsid w:val="00DD54B0"/>
    <w:rsid w:val="00DD57EE"/>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11A85"/>
    <w:rsid w:val="00E11B7B"/>
    <w:rsid w:val="00E12495"/>
    <w:rsid w:val="00E15CCD"/>
    <w:rsid w:val="00E202EF"/>
    <w:rsid w:val="00E210B5"/>
    <w:rsid w:val="00E2552F"/>
    <w:rsid w:val="00E3137A"/>
    <w:rsid w:val="00E32CCF"/>
    <w:rsid w:val="00E34A98"/>
    <w:rsid w:val="00E35D1E"/>
    <w:rsid w:val="00E364F9"/>
    <w:rsid w:val="00E365FA"/>
    <w:rsid w:val="00E40C94"/>
    <w:rsid w:val="00E44A83"/>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4C54"/>
    <w:rsid w:val="00E77A03"/>
    <w:rsid w:val="00E80361"/>
    <w:rsid w:val="00E822E8"/>
    <w:rsid w:val="00E82554"/>
    <w:rsid w:val="00E82606"/>
    <w:rsid w:val="00E846C8"/>
    <w:rsid w:val="00E84957"/>
    <w:rsid w:val="00E84A55"/>
    <w:rsid w:val="00E85BFF"/>
    <w:rsid w:val="00E90391"/>
    <w:rsid w:val="00E906C2"/>
    <w:rsid w:val="00E9299A"/>
    <w:rsid w:val="00E9311F"/>
    <w:rsid w:val="00E934D1"/>
    <w:rsid w:val="00E94AF0"/>
    <w:rsid w:val="00E95D13"/>
    <w:rsid w:val="00E95DD3"/>
    <w:rsid w:val="00E969D5"/>
    <w:rsid w:val="00EA20E3"/>
    <w:rsid w:val="00EA48A2"/>
    <w:rsid w:val="00EA58D1"/>
    <w:rsid w:val="00EA61BC"/>
    <w:rsid w:val="00EA681A"/>
    <w:rsid w:val="00EA6933"/>
    <w:rsid w:val="00EA735B"/>
    <w:rsid w:val="00EB1E69"/>
    <w:rsid w:val="00EB2086"/>
    <w:rsid w:val="00EB5EDF"/>
    <w:rsid w:val="00EB60FE"/>
    <w:rsid w:val="00EB74DB"/>
    <w:rsid w:val="00EC5359"/>
    <w:rsid w:val="00EC562A"/>
    <w:rsid w:val="00EC73CD"/>
    <w:rsid w:val="00ED067A"/>
    <w:rsid w:val="00ED2B50"/>
    <w:rsid w:val="00EE0350"/>
    <w:rsid w:val="00EE0719"/>
    <w:rsid w:val="00EE0E80"/>
    <w:rsid w:val="00EE613F"/>
    <w:rsid w:val="00EE7295"/>
    <w:rsid w:val="00EE7869"/>
    <w:rsid w:val="00EF054A"/>
    <w:rsid w:val="00EF3235"/>
    <w:rsid w:val="00EF7E72"/>
    <w:rsid w:val="00F06D37"/>
    <w:rsid w:val="00F07B9D"/>
    <w:rsid w:val="00F1094C"/>
    <w:rsid w:val="00F11586"/>
    <w:rsid w:val="00F1183B"/>
    <w:rsid w:val="00F11C9F"/>
    <w:rsid w:val="00F12263"/>
    <w:rsid w:val="00F1409D"/>
    <w:rsid w:val="00F14214"/>
    <w:rsid w:val="00F146BD"/>
    <w:rsid w:val="00F157A9"/>
    <w:rsid w:val="00F15B58"/>
    <w:rsid w:val="00F25BB6"/>
    <w:rsid w:val="00F26B7E"/>
    <w:rsid w:val="00F27A3B"/>
    <w:rsid w:val="00F33817"/>
    <w:rsid w:val="00F416D5"/>
    <w:rsid w:val="00F420D5"/>
    <w:rsid w:val="00F43B60"/>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84934"/>
    <w:rsid w:val="00F84FD0"/>
    <w:rsid w:val="00F859A8"/>
    <w:rsid w:val="00F87234"/>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B09"/>
    <w:rsid w:val="00FE1FBE"/>
    <w:rsid w:val="00FE37B3"/>
    <w:rsid w:val="00FE3901"/>
    <w:rsid w:val="00FE4BCE"/>
    <w:rsid w:val="00FE54AE"/>
    <w:rsid w:val="00FE576A"/>
    <w:rsid w:val="00FE61CF"/>
    <w:rsid w:val="00FE7E79"/>
    <w:rsid w:val="00FF3E7D"/>
    <w:rsid w:val="00FF5B99"/>
    <w:rsid w:val="00FF71D2"/>
    <w:rsid w:val="00FF730C"/>
    <w:rsid w:val="00FF73F4"/>
    <w:rsid w:val="00FF7A55"/>
    <w:rsid w:val="00FF7CE4"/>
    <w:rsid w:val="00FF7E39"/>
    <w:rsid w:val="0CC037F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ACAB23A"/>
  <w15:docId w15:val="{4D4CD796-DD57-499C-983D-E726E1D87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afffb"/>
    <w:uiPriority w:val="99"/>
    <w:semiHidden/>
    <w:unhideWhenUsed/>
    <w:rPr>
      <w:rFonts w:ascii="宋体"/>
      <w:sz w:val="18"/>
      <w:szCs w:val="18"/>
    </w:rPr>
  </w:style>
  <w:style w:type="paragraph" w:styleId="afffc">
    <w:name w:val="annotation text"/>
    <w:basedOn w:val="afff5"/>
    <w:link w:val="afffd"/>
    <w:uiPriority w:val="99"/>
    <w:semiHidden/>
    <w:unhideWhenUsed/>
    <w:qFormat/>
    <w:pPr>
      <w:jc w:val="left"/>
    </w:pPr>
  </w:style>
  <w:style w:type="paragraph" w:styleId="afffe">
    <w:name w:val="Body Text"/>
    <w:basedOn w:val="afff5"/>
    <w:link w:val="affff"/>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f0">
    <w:name w:val="Balloon Text"/>
    <w:basedOn w:val="afff5"/>
    <w:link w:val="affff1"/>
    <w:uiPriority w:val="99"/>
    <w:semiHidden/>
    <w:unhideWhenUsed/>
    <w:qFormat/>
    <w:rPr>
      <w:sz w:val="18"/>
      <w:szCs w:val="18"/>
    </w:rPr>
  </w:style>
  <w:style w:type="paragraph" w:styleId="affff2">
    <w:name w:val="footer"/>
    <w:basedOn w:val="afff5"/>
    <w:link w:val="affff3"/>
    <w:uiPriority w:val="99"/>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5"/>
    <w:link w:val="affff5"/>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6">
    <w:name w:val="footnote text"/>
    <w:basedOn w:val="afff5"/>
    <w:next w:val="afff5"/>
    <w:link w:val="affff7"/>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8">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9">
    <w:name w:val="Title"/>
    <w:basedOn w:val="afff5"/>
    <w:link w:val="affffa"/>
    <w:qFormat/>
    <w:pPr>
      <w:spacing w:before="240" w:after="60"/>
      <w:jc w:val="center"/>
      <w:outlineLvl w:val="0"/>
    </w:pPr>
    <w:rPr>
      <w:rFonts w:ascii="Arial" w:hAnsi="Arial" w:cs="Arial"/>
      <w:b/>
      <w:bCs/>
      <w:sz w:val="32"/>
      <w:szCs w:val="32"/>
    </w:rPr>
  </w:style>
  <w:style w:type="paragraph" w:styleId="affffb">
    <w:name w:val="annotation subject"/>
    <w:basedOn w:val="afffc"/>
    <w:next w:val="afffc"/>
    <w:link w:val="affffc"/>
    <w:uiPriority w:val="99"/>
    <w:semiHidden/>
    <w:unhideWhenUsed/>
    <w:qFormat/>
    <w:rPr>
      <w:b/>
      <w:bCs/>
    </w:rPr>
  </w:style>
  <w:style w:type="table" w:styleId="affffd">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e">
    <w:name w:val="Strong"/>
    <w:uiPriority w:val="22"/>
    <w:qFormat/>
    <w:rPr>
      <w:b/>
      <w:bCs/>
    </w:rPr>
  </w:style>
  <w:style w:type="character" w:styleId="afffff">
    <w:name w:val="page number"/>
    <w:rPr>
      <w:rFonts w:ascii="宋体" w:eastAsia="宋体" w:hAnsi="Times New Roman"/>
      <w:sz w:val="18"/>
    </w:rPr>
  </w:style>
  <w:style w:type="character" w:styleId="afffff0">
    <w:name w:val="Emphasis"/>
    <w:uiPriority w:val="20"/>
    <w:qFormat/>
    <w:rPr>
      <w:i/>
      <w:iCs/>
    </w:rPr>
  </w:style>
  <w:style w:type="character" w:styleId="afffff1">
    <w:name w:val="Hyperlink"/>
    <w:uiPriority w:val="99"/>
    <w:rPr>
      <w:rFonts w:ascii="宋体" w:eastAsia="宋体" w:hAnsi="Times New Roman"/>
      <w:color w:val="auto"/>
      <w:spacing w:val="0"/>
      <w:w w:val="100"/>
      <w:position w:val="0"/>
      <w:sz w:val="21"/>
      <w:u w:val="none"/>
      <w:vertAlign w:val="baseline"/>
    </w:rPr>
  </w:style>
  <w:style w:type="character" w:styleId="afffff2">
    <w:name w:val="annotation reference"/>
    <w:basedOn w:val="afff6"/>
    <w:uiPriority w:val="99"/>
    <w:semiHidden/>
    <w:unhideWhenUsed/>
    <w:qFormat/>
    <w:rPr>
      <w:sz w:val="21"/>
      <w:szCs w:val="21"/>
    </w:rPr>
  </w:style>
  <w:style w:type="character" w:styleId="afffff3">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5">
    <w:name w:val="页眉 字符"/>
    <w:link w:val="affff4"/>
    <w:uiPriority w:val="99"/>
    <w:qFormat/>
    <w:rPr>
      <w:rFonts w:ascii="Times New Roman" w:eastAsia="宋体" w:hAnsi="Times New Roman" w:cs="Times New Roman"/>
      <w:sz w:val="18"/>
      <w:szCs w:val="18"/>
    </w:rPr>
  </w:style>
  <w:style w:type="character" w:customStyle="1" w:styleId="affff3">
    <w:name w:val="页脚 字符"/>
    <w:link w:val="affff2"/>
    <w:uiPriority w:val="99"/>
    <w:qFormat/>
    <w:rPr>
      <w:rFonts w:ascii="宋体" w:eastAsia="宋体" w:hAnsi="Times New Roman" w:cs="Times New Roman"/>
      <w:sz w:val="18"/>
      <w:szCs w:val="18"/>
    </w:rPr>
  </w:style>
  <w:style w:type="character" w:customStyle="1" w:styleId="affff1">
    <w:name w:val="批注框文本 字符"/>
    <w:link w:val="affff0"/>
    <w:uiPriority w:val="99"/>
    <w:semiHidden/>
    <w:qFormat/>
    <w:rPr>
      <w:sz w:val="18"/>
      <w:szCs w:val="18"/>
    </w:rPr>
  </w:style>
  <w:style w:type="paragraph" w:styleId="afffff4">
    <w:name w:val="Quote"/>
    <w:basedOn w:val="afff5"/>
    <w:next w:val="afff5"/>
    <w:link w:val="afffff5"/>
    <w:uiPriority w:val="29"/>
    <w:qFormat/>
    <w:rPr>
      <w:i/>
      <w:iCs/>
      <w:color w:val="000000"/>
    </w:rPr>
  </w:style>
  <w:style w:type="character" w:customStyle="1" w:styleId="afffff5">
    <w:name w:val="引用 字符"/>
    <w:link w:val="afffff4"/>
    <w:uiPriority w:val="29"/>
    <w:qFormat/>
    <w:rPr>
      <w:i/>
      <w:iCs/>
      <w:color w:val="000000"/>
    </w:rPr>
  </w:style>
  <w:style w:type="character" w:customStyle="1" w:styleId="affffa">
    <w:name w:val="标题 字符"/>
    <w:link w:val="affff9"/>
    <w:qFormat/>
    <w:rPr>
      <w:rFonts w:ascii="Arial" w:eastAsia="宋体" w:hAnsi="Arial" w:cs="Arial"/>
      <w:b/>
      <w:bCs/>
      <w:sz w:val="32"/>
      <w:szCs w:val="32"/>
    </w:rPr>
  </w:style>
  <w:style w:type="paragraph" w:customStyle="1" w:styleId="afffff6">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7">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8">
    <w:name w:val="标准文件_页脚偶数页"/>
    <w:qFormat/>
    <w:pPr>
      <w:ind w:left="198"/>
    </w:pPr>
    <w:rPr>
      <w:rFonts w:ascii="宋体" w:hAnsi="Times New Roman"/>
      <w:sz w:val="18"/>
    </w:rPr>
  </w:style>
  <w:style w:type="paragraph" w:customStyle="1" w:styleId="afffff9">
    <w:name w:val="标准文件_页脚奇数页"/>
    <w:qFormat/>
    <w:pPr>
      <w:ind w:right="227"/>
      <w:jc w:val="right"/>
    </w:pPr>
    <w:rPr>
      <w:rFonts w:ascii="宋体" w:hAnsi="Times New Roman"/>
      <w:sz w:val="18"/>
    </w:rPr>
  </w:style>
  <w:style w:type="paragraph" w:customStyle="1" w:styleId="afffffa">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b">
    <w:name w:val="标准文件_标准正文"/>
    <w:basedOn w:val="afff5"/>
    <w:next w:val="afffffc"/>
    <w:qFormat/>
    <w:pPr>
      <w:snapToGrid w:val="0"/>
      <w:ind w:firstLineChars="200" w:firstLine="200"/>
    </w:pPr>
    <w:rPr>
      <w:kern w:val="0"/>
    </w:rPr>
  </w:style>
  <w:style w:type="paragraph" w:customStyle="1" w:styleId="afffffc">
    <w:name w:val="标准文件_段"/>
    <w:link w:val="Char"/>
    <w:qFormat/>
    <w:pPr>
      <w:autoSpaceDE w:val="0"/>
      <w:autoSpaceDN w:val="0"/>
      <w:ind w:firstLineChars="200" w:firstLine="200"/>
      <w:jc w:val="both"/>
    </w:pPr>
    <w:rPr>
      <w:rFonts w:ascii="宋体" w:hAnsi="Times New Roman"/>
      <w:sz w:val="21"/>
    </w:rPr>
  </w:style>
  <w:style w:type="paragraph" w:customStyle="1" w:styleId="afffffd">
    <w:name w:val="标准文件_版本"/>
    <w:basedOn w:val="afffffb"/>
    <w:qFormat/>
    <w:pPr>
      <w:adjustRightInd/>
      <w:snapToGrid/>
      <w:ind w:firstLineChars="0" w:firstLine="0"/>
    </w:pPr>
    <w:rPr>
      <w:rFonts w:ascii="宋体" w:hAnsi="宋体"/>
      <w:kern w:val="2"/>
    </w:rPr>
  </w:style>
  <w:style w:type="paragraph" w:customStyle="1" w:styleId="afffffe">
    <w:name w:val="标准文件_标准部门"/>
    <w:basedOn w:val="afff5"/>
    <w:qFormat/>
    <w:pPr>
      <w:jc w:val="center"/>
    </w:pPr>
    <w:rPr>
      <w:rFonts w:ascii="黑体" w:eastAsia="黑体"/>
      <w:kern w:val="0"/>
      <w:sz w:val="44"/>
    </w:rPr>
  </w:style>
  <w:style w:type="paragraph" w:customStyle="1" w:styleId="affffff">
    <w:name w:val="标准文件_标准代替"/>
    <w:basedOn w:val="afff5"/>
    <w:next w:val="afff5"/>
    <w:qFormat/>
    <w:pPr>
      <w:spacing w:line="310" w:lineRule="exact"/>
      <w:jc w:val="right"/>
    </w:pPr>
    <w:rPr>
      <w:rFonts w:ascii="宋体" w:hAnsi="宋体"/>
      <w:kern w:val="0"/>
    </w:rPr>
  </w:style>
  <w:style w:type="paragraph" w:customStyle="1" w:styleId="affffff0">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1">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2">
    <w:name w:val="标准文件_页眉偶数页"/>
    <w:basedOn w:val="affffff1"/>
    <w:next w:val="afff5"/>
    <w:qFormat/>
    <w:pPr>
      <w:jc w:val="left"/>
    </w:pPr>
  </w:style>
  <w:style w:type="paragraph" w:customStyle="1" w:styleId="affffff3">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c"/>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f4">
    <w:name w:val="标准文件_发布"/>
    <w:qFormat/>
    <w:rPr>
      <w:rFonts w:ascii="黑体" w:eastAsia="黑体"/>
      <w:spacing w:val="0"/>
      <w:w w:val="100"/>
      <w:position w:val="3"/>
      <w:sz w:val="28"/>
    </w:rPr>
  </w:style>
  <w:style w:type="paragraph" w:customStyle="1" w:styleId="ad">
    <w:name w:val="标准文件_方框数字列项"/>
    <w:basedOn w:val="afffffc"/>
    <w:qFormat/>
    <w:pPr>
      <w:numPr>
        <w:numId w:val="3"/>
      </w:numPr>
      <w:ind w:firstLineChars="0" w:firstLine="0"/>
    </w:pPr>
  </w:style>
  <w:style w:type="paragraph" w:customStyle="1" w:styleId="affffff5">
    <w:name w:val="标准文件_封面标准编号"/>
    <w:basedOn w:val="afff5"/>
    <w:next w:val="affffff"/>
    <w:qFormat/>
    <w:pPr>
      <w:spacing w:line="310" w:lineRule="exact"/>
      <w:jc w:val="right"/>
    </w:pPr>
    <w:rPr>
      <w:rFonts w:ascii="黑体" w:eastAsia="黑体"/>
      <w:kern w:val="0"/>
      <w:sz w:val="28"/>
    </w:rPr>
  </w:style>
  <w:style w:type="paragraph" w:customStyle="1" w:styleId="affffff6">
    <w:name w:val="标准文件_封面标准分类号"/>
    <w:basedOn w:val="afff5"/>
    <w:rPr>
      <w:rFonts w:ascii="黑体" w:eastAsia="黑体"/>
      <w:b/>
      <w:kern w:val="0"/>
      <w:sz w:val="28"/>
    </w:rPr>
  </w:style>
  <w:style w:type="paragraph" w:customStyle="1" w:styleId="affffff7">
    <w:name w:val="标准文件_封面标准名称"/>
    <w:basedOn w:val="afff5"/>
    <w:pPr>
      <w:spacing w:line="240" w:lineRule="auto"/>
      <w:jc w:val="center"/>
    </w:pPr>
    <w:rPr>
      <w:rFonts w:ascii="黑体" w:eastAsia="黑体"/>
      <w:kern w:val="0"/>
      <w:sz w:val="52"/>
    </w:rPr>
  </w:style>
  <w:style w:type="paragraph" w:customStyle="1" w:styleId="affffff8">
    <w:name w:val="标准文件_封面标准英文名称"/>
    <w:basedOn w:val="afff5"/>
    <w:qFormat/>
    <w:pPr>
      <w:spacing w:line="240" w:lineRule="auto"/>
      <w:jc w:val="center"/>
    </w:pPr>
    <w:rPr>
      <w:rFonts w:ascii="黑体" w:eastAsia="黑体"/>
      <w:b/>
      <w:sz w:val="28"/>
    </w:rPr>
  </w:style>
  <w:style w:type="paragraph" w:customStyle="1" w:styleId="affffff9">
    <w:name w:val="标准文件_封面发布日期"/>
    <w:basedOn w:val="afff5"/>
    <w:qFormat/>
    <w:pPr>
      <w:spacing w:line="310" w:lineRule="exact"/>
    </w:pPr>
    <w:rPr>
      <w:rFonts w:ascii="黑体" w:eastAsia="黑体"/>
      <w:kern w:val="0"/>
      <w:sz w:val="28"/>
    </w:rPr>
  </w:style>
  <w:style w:type="paragraph" w:customStyle="1" w:styleId="affffffa">
    <w:name w:val="标准文件_封面密级"/>
    <w:basedOn w:val="afff5"/>
    <w:qFormat/>
    <w:rPr>
      <w:rFonts w:eastAsia="黑体"/>
      <w:sz w:val="32"/>
    </w:rPr>
  </w:style>
  <w:style w:type="paragraph" w:customStyle="1" w:styleId="affffffb">
    <w:name w:val="标准文件_封面实施日期"/>
    <w:basedOn w:val="afff5"/>
    <w:qFormat/>
    <w:pPr>
      <w:spacing w:line="310" w:lineRule="exact"/>
      <w:jc w:val="right"/>
    </w:pPr>
    <w:rPr>
      <w:rFonts w:ascii="黑体" w:eastAsia="黑体"/>
      <w:sz w:val="28"/>
    </w:rPr>
  </w:style>
  <w:style w:type="paragraph" w:customStyle="1" w:styleId="affffffc">
    <w:name w:val="标准文件_封面抬头"/>
    <w:basedOn w:val="afffffc"/>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c"/>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c"/>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c"/>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c"/>
    <w:pPr>
      <w:widowControl/>
      <w:numPr>
        <w:ilvl w:val="2"/>
      </w:numPr>
      <w:wordWrap w:val="0"/>
      <w:overflowPunct w:val="0"/>
      <w:autoSpaceDE w:val="0"/>
      <w:autoSpaceDN w:val="0"/>
      <w:textAlignment w:val="baseline"/>
      <w:outlineLvl w:val="3"/>
    </w:pPr>
  </w:style>
  <w:style w:type="paragraph" w:customStyle="1" w:styleId="affffffd">
    <w:name w:val="标准文件_附录公式"/>
    <w:basedOn w:val="afffffb"/>
    <w:next w:val="afffffb"/>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c"/>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c"/>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c"/>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c"/>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
    <w:name w:val="正文文本 字符"/>
    <w:link w:val="afffe"/>
    <w:qFormat/>
    <w:rPr>
      <w:rFonts w:ascii="Times New Roman" w:eastAsia="宋体" w:hAnsi="Times New Roman" w:cs="Times New Roman"/>
      <w:szCs w:val="20"/>
    </w:rPr>
  </w:style>
  <w:style w:type="paragraph" w:customStyle="1" w:styleId="affffffe">
    <w:name w:val="标准文件_附录章标题"/>
    <w:next w:val="afffffc"/>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
    <w:name w:val="标准文件_公式后的破折号"/>
    <w:basedOn w:val="afffffc"/>
    <w:next w:val="afffffc"/>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f0">
    <w:name w:val="标准文件_目次、标准名称标题"/>
    <w:basedOn w:val="a6"/>
    <w:next w:val="afffffc"/>
    <w:pPr>
      <w:spacing w:line="460" w:lineRule="exact"/>
    </w:pPr>
  </w:style>
  <w:style w:type="paragraph" w:customStyle="1" w:styleId="afffffff1">
    <w:name w:val="标准文件_目录标题"/>
    <w:basedOn w:val="afff5"/>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fc"/>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2">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c"/>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7">
    <w:name w:val="脚注文本 字符"/>
    <w:link w:val="affff6"/>
    <w:semiHidden/>
    <w:qFormat/>
    <w:rPr>
      <w:rFonts w:ascii="宋体" w:eastAsia="宋体" w:hAnsi="Times New Roman" w:cs="Times New Roman"/>
      <w:sz w:val="18"/>
      <w:szCs w:val="18"/>
    </w:rPr>
  </w:style>
  <w:style w:type="paragraph" w:customStyle="1" w:styleId="afffffff3">
    <w:name w:val="标准文件_条文脚注"/>
    <w:basedOn w:val="affff6"/>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c"/>
    <w:qFormat/>
    <w:pPr>
      <w:numPr>
        <w:numId w:val="12"/>
      </w:numPr>
      <w:spacing w:line="240" w:lineRule="auto"/>
      <w:jc w:val="left"/>
    </w:pPr>
    <w:rPr>
      <w:rFonts w:ascii="宋体" w:hAnsi="宋体"/>
      <w:sz w:val="18"/>
    </w:rPr>
  </w:style>
  <w:style w:type="character" w:customStyle="1" w:styleId="afffffff4">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c"/>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c"/>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c"/>
    <w:qFormat/>
    <w:pPr>
      <w:numPr>
        <w:ilvl w:val="2"/>
      </w:numPr>
      <w:spacing w:beforeLines="50" w:afterLines="50"/>
      <w:outlineLvl w:val="1"/>
    </w:pPr>
  </w:style>
  <w:style w:type="paragraph" w:customStyle="1" w:styleId="afffffff5">
    <w:name w:val="标准文件_一致程度"/>
    <w:basedOn w:val="afff5"/>
    <w:qFormat/>
    <w:pPr>
      <w:spacing w:line="440" w:lineRule="exact"/>
      <w:jc w:val="center"/>
    </w:pPr>
    <w:rPr>
      <w:sz w:val="28"/>
    </w:rPr>
  </w:style>
  <w:style w:type="paragraph" w:customStyle="1" w:styleId="afffffff6">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7">
    <w:name w:val="标准文件_英文图表脚注"/>
    <w:basedOn w:val="afffffb"/>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c"/>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c"/>
    <w:qFormat/>
    <w:pPr>
      <w:numPr>
        <w:numId w:val="16"/>
      </w:numPr>
      <w:tabs>
        <w:tab w:val="left" w:pos="0"/>
      </w:tabs>
      <w:spacing w:beforeLines="50" w:afterLines="50"/>
      <w:jc w:val="center"/>
    </w:pPr>
    <w:rPr>
      <w:rFonts w:ascii="黑体" w:eastAsia="黑体" w:hAnsi="Times New Roman"/>
      <w:sz w:val="21"/>
    </w:rPr>
  </w:style>
  <w:style w:type="paragraph" w:customStyle="1" w:styleId="afffffff8">
    <w:name w:val="标准文件_正文公式"/>
    <w:basedOn w:val="afff5"/>
    <w:next w:val="afffffb"/>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c"/>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c"/>
    <w:qFormat/>
    <w:pPr>
      <w:numPr>
        <w:numId w:val="18"/>
      </w:numPr>
      <w:jc w:val="center"/>
    </w:pPr>
    <w:rPr>
      <w:rFonts w:ascii="黑体" w:eastAsia="黑体" w:hAnsi="Times New Roman"/>
      <w:sz w:val="21"/>
    </w:rPr>
  </w:style>
  <w:style w:type="paragraph" w:customStyle="1" w:styleId="afb">
    <w:name w:val="标准文件_正文英文图标题"/>
    <w:next w:val="afffffc"/>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9">
    <w:name w:val="发布部门"/>
    <w:next w:val="afffffc"/>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a">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b">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c">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d">
    <w:name w:val="封面标准文稿编辑信息"/>
    <w:qFormat/>
    <w:pPr>
      <w:spacing w:before="180" w:line="180" w:lineRule="exact"/>
      <w:jc w:val="center"/>
    </w:pPr>
    <w:rPr>
      <w:rFonts w:ascii="宋体" w:hAnsi="Times New Roman"/>
      <w:sz w:val="21"/>
    </w:rPr>
  </w:style>
  <w:style w:type="paragraph" w:customStyle="1" w:styleId="afffffffe">
    <w:name w:val="封面标准文稿类别"/>
    <w:qFormat/>
    <w:pPr>
      <w:spacing w:before="440" w:line="400" w:lineRule="exact"/>
      <w:jc w:val="center"/>
    </w:pPr>
    <w:rPr>
      <w:rFonts w:ascii="宋体" w:hAnsi="Times New Roman"/>
      <w:sz w:val="24"/>
    </w:rPr>
  </w:style>
  <w:style w:type="paragraph" w:customStyle="1" w:styleId="affffffff">
    <w:name w:val="封面标准英文名称"/>
    <w:qFormat/>
    <w:pPr>
      <w:widowControl w:val="0"/>
      <w:spacing w:line="360" w:lineRule="exact"/>
      <w:jc w:val="center"/>
    </w:pPr>
    <w:rPr>
      <w:rFonts w:ascii="Times New Roman" w:hAnsi="Times New Roman"/>
      <w:sz w:val="28"/>
    </w:rPr>
  </w:style>
  <w:style w:type="paragraph" w:customStyle="1" w:styleId="affffffff0">
    <w:name w:val="封面一致性程度标识"/>
    <w:qFormat/>
    <w:pPr>
      <w:spacing w:before="440" w:line="440" w:lineRule="exact"/>
      <w:jc w:val="center"/>
    </w:pPr>
    <w:rPr>
      <w:rFonts w:ascii="Times New Roman" w:hAnsi="Times New Roman"/>
      <w:sz w:val="28"/>
    </w:rPr>
  </w:style>
  <w:style w:type="paragraph" w:customStyle="1" w:styleId="affffffff1">
    <w:name w:val="封面正文"/>
    <w:qFormat/>
    <w:pPr>
      <w:jc w:val="both"/>
    </w:pPr>
    <w:rPr>
      <w:rFonts w:ascii="Times New Roman" w:hAnsi="Times New Roman"/>
    </w:rPr>
  </w:style>
  <w:style w:type="paragraph" w:customStyle="1" w:styleId="affffffff2">
    <w:name w:val="附录二级无标题条"/>
    <w:basedOn w:val="afff5"/>
    <w:next w:val="afffffc"/>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3">
    <w:name w:val="附录三级无标题条"/>
    <w:basedOn w:val="affffffff2"/>
    <w:next w:val="afffffc"/>
    <w:qFormat/>
    <w:pPr>
      <w:outlineLvl w:val="4"/>
    </w:pPr>
  </w:style>
  <w:style w:type="paragraph" w:customStyle="1" w:styleId="affffffff4">
    <w:name w:val="附录四级无标题条"/>
    <w:basedOn w:val="affffffff3"/>
    <w:next w:val="afffffc"/>
    <w:qFormat/>
    <w:pPr>
      <w:outlineLvl w:val="5"/>
    </w:pPr>
  </w:style>
  <w:style w:type="paragraph" w:customStyle="1" w:styleId="affffffff5">
    <w:name w:val="附录图"/>
    <w:next w:val="afffffc"/>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6">
    <w:name w:val="附录五级无标题条"/>
    <w:basedOn w:val="affffffff4"/>
    <w:next w:val="afffffc"/>
    <w:qFormat/>
    <w:pPr>
      <w:outlineLvl w:val="6"/>
    </w:pPr>
  </w:style>
  <w:style w:type="paragraph" w:customStyle="1" w:styleId="affffffff7">
    <w:name w:val="附录性质"/>
    <w:basedOn w:val="afff5"/>
    <w:qFormat/>
    <w:pPr>
      <w:widowControl/>
      <w:adjustRightInd/>
      <w:jc w:val="center"/>
    </w:pPr>
    <w:rPr>
      <w:rFonts w:ascii="黑体" w:eastAsia="黑体"/>
    </w:rPr>
  </w:style>
  <w:style w:type="paragraph" w:customStyle="1" w:styleId="affffffff8">
    <w:name w:val="附录一级无标题条"/>
    <w:basedOn w:val="affffffe"/>
    <w:next w:val="afffffc"/>
    <w:qFormat/>
    <w:pPr>
      <w:autoSpaceDN w:val="0"/>
      <w:outlineLvl w:val="2"/>
    </w:pPr>
    <w:rPr>
      <w:rFonts w:ascii="宋体" w:eastAsia="宋体" w:hAnsi="宋体"/>
    </w:rPr>
  </w:style>
  <w:style w:type="character" w:customStyle="1" w:styleId="affffffff9">
    <w:name w:val="个人答复风格"/>
    <w:qFormat/>
    <w:rPr>
      <w:rFonts w:ascii="Arial" w:eastAsia="宋体" w:hAnsi="Arial" w:cs="Arial"/>
      <w:color w:val="auto"/>
      <w:spacing w:val="0"/>
      <w:sz w:val="20"/>
    </w:rPr>
  </w:style>
  <w:style w:type="character" w:customStyle="1" w:styleId="affffffffa">
    <w:name w:val="个人撰写风格"/>
    <w:rPr>
      <w:rFonts w:ascii="Arial" w:eastAsia="宋体" w:hAnsi="Arial" w:cs="Arial"/>
      <w:color w:val="auto"/>
      <w:spacing w:val="0"/>
      <w:sz w:val="20"/>
    </w:rPr>
  </w:style>
  <w:style w:type="paragraph" w:customStyle="1" w:styleId="affffffffb">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c">
    <w:name w:val="列项·"/>
    <w:basedOn w:val="afffffc"/>
    <w:qFormat/>
    <w:pPr>
      <w:tabs>
        <w:tab w:val="left" w:pos="840"/>
      </w:tabs>
    </w:pPr>
  </w:style>
  <w:style w:type="paragraph" w:customStyle="1" w:styleId="affffffffd">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pPr>
      <w:ind w:left="1470"/>
    </w:pPr>
  </w:style>
  <w:style w:type="paragraph" w:customStyle="1" w:styleId="91">
    <w:name w:val="目录 91"/>
    <w:basedOn w:val="81"/>
    <w:semiHidden/>
    <w:qFormat/>
    <w:pPr>
      <w:ind w:left="1680"/>
    </w:pPr>
  </w:style>
  <w:style w:type="paragraph" w:customStyle="1" w:styleId="affffffffe">
    <w:name w:val="其他标准称谓"/>
    <w:qFormat/>
    <w:pPr>
      <w:spacing w:line="0" w:lineRule="atLeast"/>
      <w:jc w:val="distribute"/>
    </w:pPr>
    <w:rPr>
      <w:rFonts w:ascii="黑体" w:eastAsia="黑体" w:hAnsi="宋体"/>
      <w:sz w:val="52"/>
    </w:rPr>
  </w:style>
  <w:style w:type="paragraph" w:customStyle="1" w:styleId="afffffffff">
    <w:name w:val="其他发布部门"/>
    <w:basedOn w:val="afffffff9"/>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f0">
    <w:name w:val="实施日期"/>
    <w:basedOn w:val="afffffffa"/>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1">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2">
    <w:name w:val="无标题条"/>
    <w:next w:val="afffffc"/>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f3">
    <w:name w:val="注:后续"/>
    <w:qFormat/>
    <w:pPr>
      <w:spacing w:line="300" w:lineRule="exact"/>
      <w:ind w:leftChars="400" w:left="600" w:hangingChars="200" w:hanging="200"/>
      <w:jc w:val="both"/>
    </w:pPr>
    <w:rPr>
      <w:rFonts w:ascii="宋体" w:hAnsi="Times New Roman"/>
      <w:sz w:val="18"/>
    </w:rPr>
  </w:style>
  <w:style w:type="paragraph" w:customStyle="1" w:styleId="afffffffff4">
    <w:name w:val="注×:后续"/>
    <w:basedOn w:val="afffffffff3"/>
    <w:qFormat/>
    <w:pPr>
      <w:ind w:leftChars="0" w:left="1406" w:firstLineChars="0" w:hanging="499"/>
    </w:pPr>
  </w:style>
  <w:style w:type="paragraph" w:customStyle="1" w:styleId="afffffffff5">
    <w:name w:val="标准文件_一级无标题"/>
    <w:basedOn w:val="affd"/>
    <w:qFormat/>
    <w:pPr>
      <w:spacing w:beforeLines="0" w:afterLines="0"/>
      <w:outlineLvl w:val="9"/>
    </w:pPr>
    <w:rPr>
      <w:rFonts w:ascii="宋体" w:eastAsia="宋体"/>
    </w:rPr>
  </w:style>
  <w:style w:type="paragraph" w:customStyle="1" w:styleId="afffffffff6">
    <w:name w:val="标准文件_五级无标题"/>
    <w:basedOn w:val="afff1"/>
    <w:qFormat/>
    <w:pPr>
      <w:spacing w:beforeLines="0" w:afterLines="0"/>
      <w:outlineLvl w:val="9"/>
    </w:pPr>
    <w:rPr>
      <w:rFonts w:ascii="宋体" w:eastAsia="宋体"/>
    </w:rPr>
  </w:style>
  <w:style w:type="paragraph" w:customStyle="1" w:styleId="afffffffff7">
    <w:name w:val="标准文件_三级无标题"/>
    <w:basedOn w:val="afff"/>
    <w:qFormat/>
    <w:pPr>
      <w:spacing w:beforeLines="0" w:afterLines="0"/>
      <w:outlineLvl w:val="9"/>
    </w:pPr>
    <w:rPr>
      <w:rFonts w:ascii="宋体" w:eastAsia="宋体"/>
    </w:rPr>
  </w:style>
  <w:style w:type="paragraph" w:customStyle="1" w:styleId="afffffffff8">
    <w:name w:val="标准文件_二级无标题"/>
    <w:basedOn w:val="affe"/>
    <w:qFormat/>
    <w:pPr>
      <w:spacing w:beforeLines="0" w:afterLines="0"/>
      <w:outlineLvl w:val="9"/>
    </w:pPr>
    <w:rPr>
      <w:rFonts w:ascii="宋体" w:eastAsia="宋体"/>
    </w:rPr>
  </w:style>
  <w:style w:type="paragraph" w:customStyle="1" w:styleId="afffffffff9">
    <w:name w:val="标准_四级无标题"/>
    <w:basedOn w:val="afff0"/>
    <w:next w:val="afffffc"/>
    <w:qFormat/>
    <w:rPr>
      <w:rFonts w:eastAsia="宋体"/>
    </w:rPr>
  </w:style>
  <w:style w:type="paragraph" w:customStyle="1" w:styleId="afffffffffa">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c"/>
    <w:qFormat/>
    <w:pPr>
      <w:numPr>
        <w:numId w:val="23"/>
      </w:numPr>
      <w:ind w:firstLineChars="0" w:firstLine="0"/>
    </w:pPr>
    <w:rPr>
      <w:rFonts w:ascii="Times New Roman" w:cs="Arial"/>
      <w:szCs w:val="28"/>
    </w:rPr>
  </w:style>
  <w:style w:type="paragraph" w:customStyle="1" w:styleId="ae">
    <w:name w:val="标准文件_小写罗马数字编号列项"/>
    <w:basedOn w:val="afffffc"/>
    <w:qFormat/>
    <w:pPr>
      <w:numPr>
        <w:numId w:val="24"/>
      </w:numPr>
      <w:ind w:firstLineChars="0" w:firstLine="0"/>
    </w:pPr>
    <w:rPr>
      <w:rFonts w:cs="Arial"/>
      <w:szCs w:val="28"/>
    </w:rPr>
  </w:style>
  <w:style w:type="paragraph" w:customStyle="1" w:styleId="afffffffffb">
    <w:name w:val="标准文件_附录标题"/>
    <w:basedOn w:val="aff3"/>
    <w:qFormat/>
    <w:pPr>
      <w:numPr>
        <w:numId w:val="0"/>
      </w:numPr>
      <w:spacing w:after="280"/>
      <w:outlineLvl w:val="9"/>
    </w:pPr>
  </w:style>
  <w:style w:type="paragraph" w:customStyle="1" w:styleId="afffffffffc">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c"/>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d">
    <w:name w:val="标准文件_索引字母"/>
    <w:next w:val="afffffc"/>
    <w:qFormat/>
    <w:pPr>
      <w:jc w:val="center"/>
    </w:pPr>
    <w:rPr>
      <w:rFonts w:ascii="宋体" w:eastAsia="Times New Roman" w:hAnsi="宋体"/>
      <w:b/>
      <w:kern w:val="2"/>
      <w:sz w:val="21"/>
    </w:rPr>
  </w:style>
  <w:style w:type="paragraph" w:customStyle="1" w:styleId="afffffffffe">
    <w:name w:val="标准文件_附录前"/>
    <w:next w:val="afffffc"/>
    <w:qFormat/>
    <w:pPr>
      <w:spacing w:line="20" w:lineRule="atLeast"/>
      <w:ind w:firstLine="200"/>
    </w:pPr>
    <w:rPr>
      <w:rFonts w:ascii="宋体" w:hAnsi="宋体"/>
      <w:kern w:val="2"/>
      <w:sz w:val="10"/>
    </w:rPr>
  </w:style>
  <w:style w:type="paragraph" w:customStyle="1" w:styleId="affffffffff">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f0">
    <w:name w:val="标准文件_表格"/>
    <w:basedOn w:val="afffffc"/>
    <w:qFormat/>
    <w:pPr>
      <w:ind w:firstLineChars="0" w:firstLine="0"/>
      <w:jc w:val="center"/>
    </w:pPr>
    <w:rPr>
      <w:sz w:val="18"/>
    </w:rPr>
  </w:style>
  <w:style w:type="paragraph" w:customStyle="1" w:styleId="afff2">
    <w:name w:val="标准文件_注："/>
    <w:next w:val="afffffc"/>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1"/>
    <w:qFormat/>
    <w:pPr>
      <w:widowControl w:val="0"/>
      <w:numPr>
        <w:numId w:val="28"/>
      </w:numPr>
      <w:jc w:val="both"/>
    </w:pPr>
    <w:rPr>
      <w:rFonts w:ascii="宋体" w:hAnsi="Times New Roman"/>
      <w:sz w:val="18"/>
      <w:szCs w:val="18"/>
    </w:rPr>
  </w:style>
  <w:style w:type="paragraph" w:customStyle="1" w:styleId="affffffffff1">
    <w:name w:val="标准文件_示例内容"/>
    <w:basedOn w:val="afffffc"/>
    <w:qFormat/>
    <w:pPr>
      <w:ind w:firstLine="420"/>
    </w:pPr>
    <w:rPr>
      <w:sz w:val="18"/>
    </w:rPr>
  </w:style>
  <w:style w:type="paragraph" w:customStyle="1" w:styleId="afa">
    <w:name w:val="标准文件_示例×："/>
    <w:basedOn w:val="afff5"/>
    <w:next w:val="affffffffff1"/>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c"/>
    <w:qFormat/>
    <w:rPr>
      <w:rFonts w:ascii="宋体" w:hAnsi="Times New Roman"/>
      <w:sz w:val="21"/>
    </w:rPr>
  </w:style>
  <w:style w:type="paragraph" w:customStyle="1" w:styleId="affffffffff2">
    <w:name w:val="标准文件_表格续"/>
    <w:basedOn w:val="afffffc"/>
    <w:next w:val="afffffc"/>
    <w:qFormat/>
    <w:pPr>
      <w:jc w:val="center"/>
    </w:pPr>
    <w:rPr>
      <w:rFonts w:ascii="黑体" w:eastAsia="黑体" w:hAnsi="黑体"/>
    </w:rPr>
  </w:style>
  <w:style w:type="character" w:styleId="affffffffff3">
    <w:name w:val="Placeholder Text"/>
    <w:basedOn w:val="afff6"/>
    <w:uiPriority w:val="99"/>
    <w:semiHidden/>
    <w:qFormat/>
    <w:rPr>
      <w:color w:val="808080"/>
    </w:rPr>
  </w:style>
  <w:style w:type="paragraph" w:customStyle="1" w:styleId="2">
    <w:name w:val="标准文件_二级项2"/>
    <w:basedOn w:val="afffffc"/>
    <w:qFormat/>
    <w:pPr>
      <w:numPr>
        <w:ilvl w:val="1"/>
        <w:numId w:val="21"/>
      </w:numPr>
      <w:ind w:firstLineChars="0" w:firstLine="0"/>
    </w:pPr>
  </w:style>
  <w:style w:type="paragraph" w:customStyle="1" w:styleId="21">
    <w:name w:val="标准文件_三级项2"/>
    <w:basedOn w:val="afffffc"/>
    <w:qFormat/>
    <w:pPr>
      <w:numPr>
        <w:numId w:val="30"/>
      </w:numPr>
      <w:spacing w:line="300" w:lineRule="exact"/>
      <w:ind w:left="1276" w:firstLineChars="0" w:hanging="425"/>
    </w:pPr>
    <w:rPr>
      <w:rFonts w:ascii="Times New Roman"/>
    </w:rPr>
  </w:style>
  <w:style w:type="paragraph" w:customStyle="1" w:styleId="20">
    <w:name w:val="标准文件_一级项2"/>
    <w:basedOn w:val="afffffc"/>
    <w:qFormat/>
    <w:pPr>
      <w:numPr>
        <w:numId w:val="31"/>
      </w:numPr>
      <w:spacing w:line="300" w:lineRule="exact"/>
      <w:ind w:left="1271" w:firstLineChars="0" w:hanging="420"/>
    </w:pPr>
    <w:rPr>
      <w:rFonts w:ascii="Times New Roman"/>
    </w:rPr>
  </w:style>
  <w:style w:type="paragraph" w:customStyle="1" w:styleId="affffffffff4">
    <w:name w:val="标准文件_提示"/>
    <w:basedOn w:val="afffffc"/>
    <w:next w:val="afffffc"/>
    <w:qFormat/>
    <w:pPr>
      <w:ind w:firstLine="420"/>
    </w:pPr>
    <w:rPr>
      <w:rFonts w:ascii="黑体" w:eastAsia="黑体"/>
    </w:rPr>
  </w:style>
  <w:style w:type="character" w:customStyle="1" w:styleId="affffffffff5">
    <w:name w:val="标准文件_来源"/>
    <w:basedOn w:val="afff6"/>
    <w:uiPriority w:val="1"/>
    <w:qFormat/>
    <w:rPr>
      <w:rFonts w:eastAsia="宋体"/>
      <w:sz w:val="21"/>
    </w:rPr>
  </w:style>
  <w:style w:type="paragraph" w:customStyle="1" w:styleId="affffffffff6">
    <w:name w:val="标准文件_图表说明"/>
    <w:qFormat/>
    <w:pPr>
      <w:spacing w:line="276" w:lineRule="auto"/>
      <w:ind w:firstLine="420"/>
    </w:pPr>
    <w:rPr>
      <w:rFonts w:ascii="宋体" w:hAnsi="宋体"/>
      <w:kern w:val="2"/>
      <w:sz w:val="18"/>
    </w:rPr>
  </w:style>
  <w:style w:type="paragraph" w:customStyle="1" w:styleId="affffffffff7">
    <w:name w:val="其他发布日期"/>
    <w:basedOn w:val="afffffffa"/>
    <w:qFormat/>
    <w:pPr>
      <w:framePr w:w="3997" w:h="471" w:hRule="exact" w:hSpace="0" w:vSpace="181" w:wrap="around" w:vAnchor="page" w:hAnchor="page" w:x="1419" w:y="14097"/>
    </w:pPr>
  </w:style>
  <w:style w:type="paragraph" w:customStyle="1" w:styleId="affffffffff8">
    <w:name w:val="其他实施日期"/>
    <w:basedOn w:val="afffffffff0"/>
    <w:qFormat/>
    <w:pPr>
      <w:framePr w:w="3997" w:h="471" w:hRule="exact" w:vSpace="181" w:wrap="around" w:vAnchor="page" w:hAnchor="page" w:x="7089" w:y="14097"/>
    </w:pPr>
  </w:style>
  <w:style w:type="paragraph" w:customStyle="1" w:styleId="affffffffff9">
    <w:name w:val="标准文件_文件编号"/>
    <w:basedOn w:val="afffffc"/>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qFormat/>
    <w:pPr>
      <w:framePr w:wrap="auto"/>
      <w:spacing w:before="57"/>
    </w:pPr>
    <w:rPr>
      <w:sz w:val="21"/>
    </w:rPr>
  </w:style>
  <w:style w:type="paragraph" w:customStyle="1" w:styleId="affffffffffb">
    <w:name w:val="标准文件_文件名称"/>
    <w:basedOn w:val="afffffc"/>
    <w:next w:val="afffffc"/>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c"/>
    <w:next w:val="afffffc"/>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c"/>
    <w:next w:val="afffffc"/>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c"/>
    <w:next w:val="afffffc"/>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c"/>
    <w:next w:val="afffffc"/>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c"/>
    <w:next w:val="afffffc"/>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c"/>
    <w:next w:val="afffffc"/>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c"/>
    <w:next w:val="afffffc"/>
    <w:qFormat/>
    <w:pPr>
      <w:numPr>
        <w:ilvl w:val="5"/>
        <w:numId w:val="8"/>
      </w:numPr>
      <w:spacing w:beforeLines="50" w:afterLines="50"/>
      <w:ind w:firstLineChars="0"/>
    </w:pPr>
    <w:rPr>
      <w:rFonts w:ascii="黑体" w:eastAsia="黑体"/>
    </w:rPr>
  </w:style>
  <w:style w:type="paragraph" w:customStyle="1" w:styleId="affffffffffc">
    <w:name w:val="标准文件_注后"/>
    <w:basedOn w:val="afffffc"/>
    <w:qFormat/>
    <w:pPr>
      <w:ind w:left="811" w:firstLineChars="0" w:firstLine="0"/>
    </w:pPr>
    <w:rPr>
      <w:sz w:val="18"/>
    </w:rPr>
  </w:style>
  <w:style w:type="paragraph" w:customStyle="1" w:styleId="X">
    <w:name w:val="标准文件_注X后"/>
    <w:basedOn w:val="afffffc"/>
    <w:qFormat/>
    <w:pPr>
      <w:ind w:left="811" w:firstLineChars="0" w:firstLine="0"/>
    </w:pPr>
    <w:rPr>
      <w:sz w:val="18"/>
    </w:rPr>
  </w:style>
  <w:style w:type="paragraph" w:customStyle="1" w:styleId="affffffffffd">
    <w:name w:val="标准文件_示例后"/>
    <w:basedOn w:val="afffffc"/>
    <w:qFormat/>
    <w:pPr>
      <w:ind w:left="964" w:firstLineChars="0" w:firstLine="0"/>
    </w:pPr>
    <w:rPr>
      <w:sz w:val="18"/>
    </w:rPr>
  </w:style>
  <w:style w:type="paragraph" w:customStyle="1" w:styleId="X0">
    <w:name w:val="标准文件_示例X后"/>
    <w:basedOn w:val="afffffc"/>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e">
    <w:name w:val="标准文件_索引项"/>
    <w:basedOn w:val="afffffc"/>
    <w:next w:val="afffffc"/>
    <w:qFormat/>
    <w:pPr>
      <w:tabs>
        <w:tab w:val="right" w:leader="dot" w:pos="9356"/>
      </w:tabs>
      <w:ind w:left="210" w:firstLineChars="0" w:hanging="210"/>
      <w:jc w:val="left"/>
    </w:pPr>
  </w:style>
  <w:style w:type="paragraph" w:customStyle="1" w:styleId="afffffffffff">
    <w:name w:val="标准文件_附录一级无标题"/>
    <w:basedOn w:val="aff4"/>
    <w:qFormat/>
    <w:pPr>
      <w:spacing w:beforeLines="0" w:afterLines="0" w:line="276" w:lineRule="auto"/>
      <w:outlineLvl w:val="9"/>
    </w:pPr>
    <w:rPr>
      <w:rFonts w:ascii="宋体" w:eastAsia="宋体"/>
    </w:rPr>
  </w:style>
  <w:style w:type="paragraph" w:customStyle="1" w:styleId="afffffffffff0">
    <w:name w:val="标准文件_附录二级无标题"/>
    <w:basedOn w:val="aff5"/>
    <w:pPr>
      <w:spacing w:beforeLines="0" w:afterLines="0" w:line="276" w:lineRule="auto"/>
      <w:outlineLvl w:val="9"/>
    </w:pPr>
    <w:rPr>
      <w:rFonts w:ascii="宋体" w:eastAsia="宋体"/>
    </w:rPr>
  </w:style>
  <w:style w:type="paragraph" w:customStyle="1" w:styleId="afffffffffff1">
    <w:name w:val="标准文件_附录三级无标题"/>
    <w:basedOn w:val="aff6"/>
    <w:qFormat/>
    <w:pPr>
      <w:spacing w:beforeLines="0" w:afterLines="0" w:line="276" w:lineRule="auto"/>
      <w:outlineLvl w:val="9"/>
    </w:pPr>
    <w:rPr>
      <w:rFonts w:ascii="宋体" w:eastAsia="宋体"/>
    </w:rPr>
  </w:style>
  <w:style w:type="paragraph" w:customStyle="1" w:styleId="afffffffffff2">
    <w:name w:val="标准文件_附录四级无标题"/>
    <w:basedOn w:val="aff7"/>
    <w:qFormat/>
    <w:pPr>
      <w:spacing w:beforeLines="0" w:afterLines="0" w:line="276" w:lineRule="auto"/>
      <w:outlineLvl w:val="9"/>
    </w:pPr>
    <w:rPr>
      <w:rFonts w:ascii="宋体" w:eastAsia="宋体"/>
    </w:rPr>
  </w:style>
  <w:style w:type="paragraph" w:customStyle="1" w:styleId="afffffffffff3">
    <w:name w:val="标准文件_附录五级无标题"/>
    <w:basedOn w:val="aff8"/>
    <w:qFormat/>
    <w:pPr>
      <w:spacing w:beforeLines="0" w:afterLines="0" w:line="276" w:lineRule="auto"/>
      <w:outlineLvl w:val="9"/>
    </w:pPr>
    <w:rPr>
      <w:rFonts w:ascii="宋体" w:eastAsia="宋体"/>
    </w:rPr>
  </w:style>
  <w:style w:type="paragraph" w:customStyle="1" w:styleId="afffffffffff4">
    <w:name w:val="标准文件_引言一级无标题"/>
    <w:basedOn w:val="a7"/>
    <w:next w:val="afffffc"/>
    <w:qFormat/>
    <w:pPr>
      <w:spacing w:beforeLines="0" w:afterLines="0" w:line="276" w:lineRule="auto"/>
    </w:pPr>
    <w:rPr>
      <w:rFonts w:ascii="宋体" w:eastAsia="宋体"/>
    </w:rPr>
  </w:style>
  <w:style w:type="paragraph" w:customStyle="1" w:styleId="afffffffffff5">
    <w:name w:val="标准文件_引言二级无标题"/>
    <w:basedOn w:val="a8"/>
    <w:next w:val="afffffc"/>
    <w:qFormat/>
    <w:pPr>
      <w:spacing w:beforeLines="0" w:afterLines="0" w:line="276" w:lineRule="auto"/>
    </w:pPr>
    <w:rPr>
      <w:rFonts w:ascii="宋体" w:eastAsia="宋体"/>
    </w:rPr>
  </w:style>
  <w:style w:type="paragraph" w:customStyle="1" w:styleId="afffffffffff6">
    <w:name w:val="标准文件_引言三级无标题"/>
    <w:basedOn w:val="a9"/>
    <w:qFormat/>
    <w:pPr>
      <w:spacing w:beforeLines="0" w:afterLines="0" w:line="276" w:lineRule="auto"/>
    </w:pPr>
    <w:rPr>
      <w:rFonts w:ascii="宋体" w:eastAsia="宋体"/>
    </w:rPr>
  </w:style>
  <w:style w:type="paragraph" w:customStyle="1" w:styleId="afffffffffff7">
    <w:name w:val="标准文件_引言四级无标题"/>
    <w:basedOn w:val="aa"/>
    <w:next w:val="afffffc"/>
    <w:qFormat/>
    <w:pPr>
      <w:spacing w:beforeLines="0" w:afterLines="0" w:line="276" w:lineRule="auto"/>
    </w:pPr>
    <w:rPr>
      <w:rFonts w:ascii="宋体" w:eastAsia="宋体"/>
    </w:rPr>
  </w:style>
  <w:style w:type="paragraph" w:customStyle="1" w:styleId="afffffffffff8">
    <w:name w:val="标准文件_引言五级无标题"/>
    <w:basedOn w:val="ab"/>
    <w:next w:val="afffffc"/>
    <w:qFormat/>
    <w:pPr>
      <w:spacing w:beforeLines="0" w:afterLines="0" w:line="276" w:lineRule="auto"/>
    </w:pPr>
    <w:rPr>
      <w:rFonts w:ascii="宋体" w:eastAsia="宋体"/>
    </w:rPr>
  </w:style>
  <w:style w:type="paragraph" w:customStyle="1" w:styleId="afffffffffff9">
    <w:name w:val="标准文件_索引标题"/>
    <w:basedOn w:val="affffff3"/>
    <w:next w:val="afffffc"/>
    <w:qFormat/>
    <w:rPr>
      <w:rFonts w:hAnsi="黑体"/>
    </w:rPr>
  </w:style>
  <w:style w:type="paragraph" w:customStyle="1" w:styleId="afffffffffffa">
    <w:name w:val="标准文件_脚注内容"/>
    <w:basedOn w:val="afffffc"/>
    <w:qFormat/>
    <w:pPr>
      <w:ind w:leftChars="200" w:left="400" w:hangingChars="200" w:hanging="200"/>
    </w:pPr>
    <w:rPr>
      <w:sz w:val="15"/>
    </w:rPr>
  </w:style>
  <w:style w:type="paragraph" w:customStyle="1" w:styleId="afffffffffffb">
    <w:name w:val="标准文件_术语条一"/>
    <w:basedOn w:val="afffffffff5"/>
    <w:next w:val="afffffc"/>
    <w:qFormat/>
  </w:style>
  <w:style w:type="paragraph" w:customStyle="1" w:styleId="afffffffffffc">
    <w:name w:val="标准文件_术语条二"/>
    <w:basedOn w:val="afffffffff8"/>
    <w:next w:val="afffffc"/>
    <w:qFormat/>
  </w:style>
  <w:style w:type="paragraph" w:customStyle="1" w:styleId="afffffffffffd">
    <w:name w:val="标准文件_术语条三"/>
    <w:basedOn w:val="afffffffff7"/>
    <w:next w:val="afffffc"/>
    <w:qFormat/>
  </w:style>
  <w:style w:type="paragraph" w:customStyle="1" w:styleId="afffffffffffe">
    <w:name w:val="标准文件_术语条四"/>
    <w:basedOn w:val="afffffffffa"/>
    <w:next w:val="afffffc"/>
    <w:qFormat/>
  </w:style>
  <w:style w:type="paragraph" w:customStyle="1" w:styleId="affffffffffff">
    <w:name w:val="标准文件_术语条五"/>
    <w:basedOn w:val="afffffffff6"/>
    <w:next w:val="afffffc"/>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b">
    <w:name w:val="文档结构图 字符"/>
    <w:basedOn w:val="afff6"/>
    <w:link w:val="afffa"/>
    <w:uiPriority w:val="99"/>
    <w:semiHidden/>
    <w:qFormat/>
    <w:rPr>
      <w:rFonts w:ascii="宋体"/>
      <w:kern w:val="2"/>
      <w:sz w:val="18"/>
      <w:szCs w:val="18"/>
    </w:rPr>
  </w:style>
  <w:style w:type="paragraph" w:customStyle="1" w:styleId="affffffffffff0">
    <w:name w:val="段"/>
    <w:link w:val="Char0"/>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basedOn w:val="afff6"/>
    <w:link w:val="affffffffffff0"/>
    <w:rPr>
      <w:rFonts w:ascii="宋体" w:hAnsi="Times New Roman"/>
      <w:sz w:val="21"/>
    </w:rPr>
  </w:style>
  <w:style w:type="paragraph" w:customStyle="1" w:styleId="affffffffffff1">
    <w:name w:val="正文公式编号制表符"/>
    <w:basedOn w:val="affffffffffff0"/>
    <w:next w:val="affffffffffff0"/>
    <w:uiPriority w:val="99"/>
    <w:qFormat/>
    <w:pPr>
      <w:ind w:firstLineChars="0" w:firstLine="0"/>
    </w:pPr>
  </w:style>
  <w:style w:type="paragraph" w:styleId="affffffffffff2">
    <w:name w:val="List Paragraph"/>
    <w:basedOn w:val="afff5"/>
    <w:uiPriority w:val="34"/>
    <w:qFormat/>
    <w:pPr>
      <w:adjustRightInd/>
      <w:spacing w:line="240" w:lineRule="auto"/>
      <w:ind w:firstLineChars="200" w:firstLine="420"/>
    </w:pPr>
    <w:rPr>
      <w:rFonts w:ascii="Times New Roman" w:hAnsi="Times New Roman"/>
      <w:szCs w:val="24"/>
    </w:rPr>
  </w:style>
  <w:style w:type="paragraph" w:customStyle="1" w:styleId="affffffffffff3">
    <w:name w:val="数字编号列项（二级）"/>
    <w:pPr>
      <w:tabs>
        <w:tab w:val="left" w:pos="1260"/>
      </w:tabs>
      <w:ind w:left="1259" w:hanging="419"/>
      <w:jc w:val="both"/>
    </w:pPr>
    <w:rPr>
      <w:rFonts w:ascii="宋体" w:hAnsi="Times New Roman"/>
      <w:sz w:val="21"/>
    </w:rPr>
  </w:style>
  <w:style w:type="paragraph" w:customStyle="1" w:styleId="affffffffffff4">
    <w:name w:val="字母编号列项（一级）"/>
    <w:qFormat/>
    <w:pPr>
      <w:tabs>
        <w:tab w:val="left" w:pos="840"/>
      </w:tabs>
      <w:ind w:left="839" w:hanging="419"/>
      <w:jc w:val="both"/>
    </w:pPr>
    <w:rPr>
      <w:rFonts w:ascii="宋体" w:hAnsi="Times New Roman"/>
      <w:sz w:val="21"/>
    </w:rPr>
  </w:style>
  <w:style w:type="paragraph" w:customStyle="1" w:styleId="affffffffffff5">
    <w:name w:val="编号列项（三级）"/>
    <w:qFormat/>
    <w:pPr>
      <w:tabs>
        <w:tab w:val="left" w:pos="0"/>
      </w:tabs>
      <w:ind w:left="1679" w:hanging="420"/>
    </w:pPr>
    <w:rPr>
      <w:rFonts w:ascii="宋体" w:hAnsi="Times New Roman"/>
      <w:sz w:val="21"/>
    </w:rPr>
  </w:style>
  <w:style w:type="paragraph" w:customStyle="1" w:styleId="affffffffffff6">
    <w:name w:val="列项——（一级）"/>
    <w:pPr>
      <w:widowControl w:val="0"/>
      <w:ind w:left="833" w:hanging="408"/>
      <w:jc w:val="both"/>
    </w:pPr>
    <w:rPr>
      <w:rFonts w:ascii="宋体" w:hAnsi="Times New Roman"/>
      <w:sz w:val="21"/>
    </w:rPr>
  </w:style>
  <w:style w:type="paragraph" w:customStyle="1" w:styleId="affffffffffff7">
    <w:name w:val="列项●（二级）"/>
    <w:qFormat/>
    <w:pPr>
      <w:tabs>
        <w:tab w:val="left" w:pos="760"/>
        <w:tab w:val="left" w:pos="840"/>
      </w:tabs>
      <w:ind w:left="1264" w:hanging="413"/>
      <w:jc w:val="both"/>
    </w:pPr>
    <w:rPr>
      <w:rFonts w:ascii="宋体" w:hAnsi="Times New Roman"/>
      <w:sz w:val="21"/>
    </w:rPr>
  </w:style>
  <w:style w:type="paragraph" w:customStyle="1" w:styleId="affffffffffff8">
    <w:name w:val="列项◆（三级）"/>
    <w:basedOn w:val="afff5"/>
    <w:qFormat/>
    <w:pPr>
      <w:tabs>
        <w:tab w:val="left" w:pos="1678"/>
      </w:tabs>
      <w:adjustRightInd/>
      <w:spacing w:line="240" w:lineRule="auto"/>
      <w:ind w:left="1678" w:hanging="414"/>
    </w:pPr>
    <w:rPr>
      <w:rFonts w:ascii="宋体" w:hAnsi="Times New Roman"/>
    </w:rPr>
  </w:style>
  <w:style w:type="character" w:customStyle="1" w:styleId="afffd">
    <w:name w:val="批注文字 字符"/>
    <w:basedOn w:val="afff6"/>
    <w:link w:val="afffc"/>
    <w:uiPriority w:val="99"/>
    <w:semiHidden/>
    <w:qFormat/>
    <w:rPr>
      <w:kern w:val="2"/>
      <w:sz w:val="21"/>
      <w:szCs w:val="21"/>
    </w:rPr>
  </w:style>
  <w:style w:type="character" w:customStyle="1" w:styleId="affffc">
    <w:name w:val="批注主题 字符"/>
    <w:basedOn w:val="afffd"/>
    <w:link w:val="affffb"/>
    <w:uiPriority w:val="99"/>
    <w:semiHidden/>
    <w:qFormat/>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2.tiff"/><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EF9E4CA3ED54BB58AB5964A88DE2201"/>
        <w:category>
          <w:name w:val="常规"/>
          <w:gallery w:val="placeholder"/>
        </w:category>
        <w:types>
          <w:type w:val="bbPlcHdr"/>
        </w:types>
        <w:behaviors>
          <w:behavior w:val="content"/>
        </w:behaviors>
        <w:guid w:val="{722A753E-2761-4617-B5F4-E25AECE74EE0}"/>
      </w:docPartPr>
      <w:docPartBody>
        <w:p w:rsidR="007F2230" w:rsidRDefault="00AC72B2">
          <w:pPr>
            <w:pStyle w:val="2EF9E4CA3ED54BB58AB5964A88DE2201"/>
          </w:pPr>
          <w:r>
            <w:rPr>
              <w:rStyle w:val="a3"/>
              <w:rFonts w:hint="eastAsia"/>
            </w:rPr>
            <w:t>单击或点击此处输入文字。</w:t>
          </w:r>
        </w:p>
      </w:docPartBody>
    </w:docPart>
    <w:docPart>
      <w:docPartPr>
        <w:name w:val="3D1CD076A0EE4A99B9EA0A5B2BAB0D0C"/>
        <w:category>
          <w:name w:val="常规"/>
          <w:gallery w:val="placeholder"/>
        </w:category>
        <w:types>
          <w:type w:val="bbPlcHdr"/>
        </w:types>
        <w:behaviors>
          <w:behavior w:val="content"/>
        </w:behaviors>
        <w:guid w:val="{92D3874E-1277-443A-B449-0C3045AF13D0}"/>
      </w:docPartPr>
      <w:docPartBody>
        <w:p w:rsidR="007F2230" w:rsidRDefault="00AC72B2">
          <w:pPr>
            <w:pStyle w:val="3D1CD076A0EE4A99B9EA0A5B2BAB0D0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Bold">
    <w:altName w:val="Arial"/>
    <w:charset w:val="00"/>
    <w:family w:val="swiss"/>
    <w:pitch w:val="default"/>
    <w:sig w:usb0="00000000"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30297"/>
    <w:rsid w:val="00030297"/>
    <w:rsid w:val="000B2089"/>
    <w:rsid w:val="000E6E34"/>
    <w:rsid w:val="00103434"/>
    <w:rsid w:val="00117471"/>
    <w:rsid w:val="001E46C2"/>
    <w:rsid w:val="002C6638"/>
    <w:rsid w:val="003A0B6B"/>
    <w:rsid w:val="00634F9E"/>
    <w:rsid w:val="006415E2"/>
    <w:rsid w:val="00687055"/>
    <w:rsid w:val="00723C3D"/>
    <w:rsid w:val="0073282E"/>
    <w:rsid w:val="00740AD1"/>
    <w:rsid w:val="007F2230"/>
    <w:rsid w:val="008D19D8"/>
    <w:rsid w:val="00937CE1"/>
    <w:rsid w:val="00970DBC"/>
    <w:rsid w:val="00A61A93"/>
    <w:rsid w:val="00A801E5"/>
    <w:rsid w:val="00AC72B2"/>
    <w:rsid w:val="00B368F9"/>
    <w:rsid w:val="00B91840"/>
    <w:rsid w:val="00D85456"/>
    <w:rsid w:val="00DD4C64"/>
    <w:rsid w:val="00E52C7D"/>
    <w:rsid w:val="00EE2705"/>
    <w:rsid w:val="00EF4EB0"/>
    <w:rsid w:val="00FC6F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2EF9E4CA3ED54BB58AB5964A88DE2201">
    <w:name w:val="2EF9E4CA3ED54BB58AB5964A88DE2201"/>
    <w:pPr>
      <w:widowControl w:val="0"/>
      <w:jc w:val="both"/>
    </w:pPr>
    <w:rPr>
      <w:kern w:val="2"/>
      <w:sz w:val="21"/>
      <w:szCs w:val="22"/>
    </w:rPr>
  </w:style>
  <w:style w:type="paragraph" w:customStyle="1" w:styleId="3D1CD076A0EE4A99B9EA0A5B2BAB0D0C">
    <w:name w:val="3D1CD076A0EE4A99B9EA0A5B2BAB0D0C"/>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BB88AA-99B2-4374-BC28-425A2B120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Template>
  <TotalTime>804</TotalTime>
  <Pages>10</Pages>
  <Words>1081</Words>
  <Characters>6162</Characters>
  <Application>Microsoft Office Word</Application>
  <DocSecurity>0</DocSecurity>
  <Lines>51</Lines>
  <Paragraphs>14</Paragraphs>
  <ScaleCrop>false</ScaleCrop>
  <Company>PCMI</Company>
  <LinksUpToDate>false</LinksUpToDate>
  <CharactersWithSpaces>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china</dc:creator>
  <dc:description>&lt;config cover="true" show_menu="true" version="1.0.0" doctype="SDKXY"&gt;_x000d_
&lt;/config&gt;</dc:description>
  <cp:lastModifiedBy>Administrator</cp:lastModifiedBy>
  <cp:revision>21</cp:revision>
  <cp:lastPrinted>2021-09-18T03:55:00Z</cp:lastPrinted>
  <dcterms:created xsi:type="dcterms:W3CDTF">2021-09-06T08:03:00Z</dcterms:created>
  <dcterms:modified xsi:type="dcterms:W3CDTF">2021-09-18T03:56:00Z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2052-11.1.0.10700</vt:lpwstr>
  </property>
  <property fmtid="{D5CDD505-2E9C-101B-9397-08002B2CF9AE}" pid="15" name="ICV">
    <vt:lpwstr>A6753DF7AF6444C6A78DA7DB0AD5BC9D</vt:lpwstr>
  </property>
</Properties>
</file>